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Toc370818311"/>
    <w:p w14:paraId="4E3E9EE1" w14:textId="1F73564C" w:rsidR="00857962" w:rsidRPr="00371BEF" w:rsidRDefault="00285E2B" w:rsidP="00870A1B">
      <w:pPr>
        <w:pStyle w:val="Title"/>
      </w:pPr>
      <w:r>
        <w:rPr>
          <w:noProof/>
          <w:lang w:val="nl-NL" w:eastAsia="nl-NL"/>
        </w:rPr>
        <mc:AlternateContent>
          <mc:Choice Requires="wps">
            <w:drawing>
              <wp:anchor distT="0" distB="0" distL="114300" distR="114300" simplePos="0" relativeHeight="251656704" behindDoc="0" locked="0" layoutInCell="1" allowOverlap="1" wp14:anchorId="3AB70775" wp14:editId="2F06D980">
                <wp:simplePos x="0" y="0"/>
                <wp:positionH relativeFrom="column">
                  <wp:posOffset>509270</wp:posOffset>
                </wp:positionH>
                <wp:positionV relativeFrom="paragraph">
                  <wp:posOffset>7852410</wp:posOffset>
                </wp:positionV>
                <wp:extent cx="583882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8F657" w14:textId="77777777" w:rsidR="00E52730" w:rsidRPr="00460028" w:rsidRDefault="00E52730"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3ADF4F02" w14:textId="77777777" w:rsidR="00E52730" w:rsidRDefault="00E52730"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3E6CCAE" w14:textId="77777777" w:rsidR="00E52730" w:rsidRDefault="00E52730"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846F797" w14:textId="77777777" w:rsidR="00E52730" w:rsidRDefault="00E52730"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40.1pt;margin-top:618.3pt;width:459.7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" filled="f" fillcolor="#0c9" stroked="f">
                <v:textbox>
                  <w:txbxContent>
                    <w:p w14:paraId="6808F657" w14:textId="77777777" w:rsidR="00E52730" w:rsidRPr="00460028" w:rsidRDefault="00E52730"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3ADF4F02" w14:textId="77777777" w:rsidR="00E52730" w:rsidRDefault="00E52730"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23E6CCAE" w14:textId="77777777" w:rsidR="00E52730" w:rsidRDefault="00E52730"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846F797" w14:textId="77777777" w:rsidR="00E52730" w:rsidRDefault="00E52730"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lang w:val="nl-NL" w:eastAsia="nl-NL"/>
        </w:rPr>
        <w:drawing>
          <wp:anchor distT="0" distB="0" distL="114300" distR="114300" simplePos="0" relativeHeight="251658240" behindDoc="0" locked="0" layoutInCell="1" allowOverlap="1" wp14:anchorId="6C74E4C8" wp14:editId="759F3C81">
            <wp:simplePos x="0" y="0"/>
            <wp:positionH relativeFrom="column">
              <wp:posOffset>2933700</wp:posOffset>
            </wp:positionH>
            <wp:positionV relativeFrom="paragraph">
              <wp:posOffset>4616450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121FEC">
        <w:rPr>
          <w:noProof/>
          <w:lang w:val="nl-NL" w:eastAsia="nl-NL"/>
        </w:rPr>
        <mc:AlternateContent>
          <mc:Choice Requires="wps">
            <w:drawing>
              <wp:anchor distT="0" distB="0" distL="114300" distR="114300" simplePos="0" relativeHeight="251654656" behindDoc="0" locked="0" layoutInCell="1" allowOverlap="1" wp14:anchorId="2F7AF796" wp14:editId="6B2F32AF">
                <wp:simplePos x="0" y="0"/>
                <wp:positionH relativeFrom="column">
                  <wp:posOffset>509269</wp:posOffset>
                </wp:positionH>
                <wp:positionV relativeFrom="paragraph">
                  <wp:posOffset>327660</wp:posOffset>
                </wp:positionV>
                <wp:extent cx="5457825"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EE89A" w14:textId="374BB463" w:rsidR="00E52730" w:rsidRDefault="00E52730" w:rsidP="00460028">
                            <w:pPr>
                              <w:autoSpaceDE w:val="0"/>
                              <w:autoSpaceDN w:val="0"/>
                              <w:adjustRightInd w:val="0"/>
                              <w:jc w:val="center"/>
                              <w:rPr>
                                <w:b/>
                                <w:bCs/>
                                <w:color w:val="000000"/>
                                <w:sz w:val="36"/>
                                <w:szCs w:val="36"/>
                              </w:rPr>
                            </w:pPr>
                            <w:r w:rsidRPr="004601C4">
                              <w:rPr>
                                <w:b/>
                                <w:bCs/>
                                <w:color w:val="000000"/>
                                <w:sz w:val="36"/>
                                <w:szCs w:val="36"/>
                              </w:rPr>
                              <w:t xml:space="preserve">IALA Guideline No. </w:t>
                            </w:r>
                            <w:r>
                              <w:rPr>
                                <w:b/>
                                <w:bCs/>
                                <w:color w:val="000000"/>
                                <w:sz w:val="36"/>
                                <w:szCs w:val="36"/>
                              </w:rPr>
                              <w:t>1102</w:t>
                            </w:r>
                          </w:p>
                          <w:p w14:paraId="7F6E3495" w14:textId="77777777" w:rsidR="00E52730" w:rsidRPr="004601C4" w:rsidRDefault="00E52730" w:rsidP="00460028">
                            <w:pPr>
                              <w:autoSpaceDE w:val="0"/>
                              <w:autoSpaceDN w:val="0"/>
                              <w:adjustRightInd w:val="0"/>
                              <w:jc w:val="center"/>
                              <w:rPr>
                                <w:b/>
                                <w:bCs/>
                                <w:color w:val="000000"/>
                                <w:sz w:val="36"/>
                                <w:szCs w:val="36"/>
                              </w:rPr>
                            </w:pPr>
                          </w:p>
                          <w:p w14:paraId="41E433C3" w14:textId="1588A11E" w:rsidR="00E52730" w:rsidRPr="004601C4" w:rsidRDefault="00E52730" w:rsidP="004601C4">
                            <w:pPr>
                              <w:autoSpaceDE w:val="0"/>
                              <w:autoSpaceDN w:val="0"/>
                              <w:adjustRightInd w:val="0"/>
                              <w:jc w:val="center"/>
                              <w:rPr>
                                <w:b/>
                                <w:bCs/>
                                <w:color w:val="000000"/>
                                <w:sz w:val="36"/>
                                <w:szCs w:val="36"/>
                              </w:rPr>
                            </w:pPr>
                            <w:proofErr w:type="gramStart"/>
                            <w:r>
                              <w:rPr>
                                <w:b/>
                                <w:bCs/>
                                <w:color w:val="000000"/>
                                <w:sz w:val="36"/>
                                <w:szCs w:val="36"/>
                              </w:rPr>
                              <w:t>o</w:t>
                            </w:r>
                            <w:r w:rsidRPr="004601C4">
                              <w:rPr>
                                <w:b/>
                                <w:bCs/>
                                <w:color w:val="000000"/>
                                <w:sz w:val="36"/>
                                <w:szCs w:val="36"/>
                              </w:rPr>
                              <w:t>n</w:t>
                            </w:r>
                            <w:proofErr w:type="gramEnd"/>
                          </w:p>
                          <w:p w14:paraId="6AA28E96" w14:textId="77777777" w:rsidR="00E52730" w:rsidRPr="004601C4" w:rsidRDefault="00E52730" w:rsidP="004601C4">
                            <w:pPr>
                              <w:autoSpaceDE w:val="0"/>
                              <w:autoSpaceDN w:val="0"/>
                              <w:adjustRightInd w:val="0"/>
                              <w:jc w:val="center"/>
                              <w:rPr>
                                <w:b/>
                                <w:bCs/>
                                <w:color w:val="000000"/>
                                <w:sz w:val="36"/>
                                <w:szCs w:val="36"/>
                              </w:rPr>
                            </w:pPr>
                          </w:p>
                          <w:p w14:paraId="79450D05" w14:textId="7525B809" w:rsidR="00E52730" w:rsidRPr="004601C4" w:rsidRDefault="00E52730" w:rsidP="004601C4">
                            <w:pPr>
                              <w:autoSpaceDE w:val="0"/>
                              <w:autoSpaceDN w:val="0"/>
                              <w:adjustRightInd w:val="0"/>
                              <w:jc w:val="center"/>
                              <w:rPr>
                                <w:b/>
                                <w:bCs/>
                                <w:color w:val="000000"/>
                                <w:sz w:val="36"/>
                                <w:szCs w:val="36"/>
                              </w:rPr>
                            </w:pPr>
                            <w:r w:rsidRPr="004601C4">
                              <w:rPr>
                                <w:b/>
                                <w:bCs/>
                                <w:color w:val="000000"/>
                                <w:sz w:val="36"/>
                                <w:szCs w:val="36"/>
                              </w:rPr>
                              <w:t xml:space="preserve">VTS Interaction with </w:t>
                            </w:r>
                            <w:r>
                              <w:rPr>
                                <w:b/>
                                <w:bCs/>
                                <w:color w:val="000000"/>
                                <w:sz w:val="36"/>
                                <w:szCs w:val="36"/>
                              </w:rPr>
                              <w:t>External Stakeholders</w:t>
                            </w:r>
                          </w:p>
                          <w:p w14:paraId="691174AC" w14:textId="77777777" w:rsidR="00E52730" w:rsidRDefault="00E52730" w:rsidP="00460028">
                            <w:pPr>
                              <w:autoSpaceDE w:val="0"/>
                              <w:autoSpaceDN w:val="0"/>
                              <w:adjustRightInd w:val="0"/>
                              <w:jc w:val="center"/>
                              <w:rPr>
                                <w:b/>
                                <w:bCs/>
                                <w:color w:val="000000"/>
                                <w:sz w:val="36"/>
                                <w:szCs w:val="36"/>
                              </w:rPr>
                            </w:pPr>
                          </w:p>
                          <w:p w14:paraId="3599C960" w14:textId="77777777" w:rsidR="00E52730" w:rsidRPr="004601C4" w:rsidRDefault="00E52730" w:rsidP="00460028">
                            <w:pPr>
                              <w:autoSpaceDE w:val="0"/>
                              <w:autoSpaceDN w:val="0"/>
                              <w:adjustRightInd w:val="0"/>
                              <w:jc w:val="center"/>
                              <w:rPr>
                                <w:b/>
                                <w:bCs/>
                                <w:color w:val="000000"/>
                                <w:sz w:val="36"/>
                                <w:szCs w:val="36"/>
                              </w:rPr>
                            </w:pPr>
                          </w:p>
                          <w:p w14:paraId="5DB5CE10" w14:textId="37C383F3" w:rsidR="00E52730" w:rsidRPr="004601C4" w:rsidRDefault="00E52730" w:rsidP="00460028">
                            <w:pPr>
                              <w:autoSpaceDE w:val="0"/>
                              <w:autoSpaceDN w:val="0"/>
                              <w:adjustRightInd w:val="0"/>
                              <w:jc w:val="center"/>
                              <w:rPr>
                                <w:b/>
                                <w:bCs/>
                                <w:color w:val="000000"/>
                                <w:sz w:val="36"/>
                                <w:szCs w:val="36"/>
                              </w:rPr>
                            </w:pPr>
                            <w:r>
                              <w:rPr>
                                <w:b/>
                                <w:bCs/>
                                <w:color w:val="000000"/>
                                <w:sz w:val="36"/>
                                <w:szCs w:val="36"/>
                              </w:rPr>
                              <w:t>Edition 2</w:t>
                            </w:r>
                          </w:p>
                          <w:p w14:paraId="22AF2504" w14:textId="77777777" w:rsidR="00E52730" w:rsidRPr="004601C4" w:rsidRDefault="00E52730" w:rsidP="00460028">
                            <w:pPr>
                              <w:autoSpaceDE w:val="0"/>
                              <w:autoSpaceDN w:val="0"/>
                              <w:adjustRightInd w:val="0"/>
                              <w:jc w:val="center"/>
                              <w:rPr>
                                <w:b/>
                                <w:bCs/>
                                <w:color w:val="000000"/>
                                <w:sz w:val="36"/>
                                <w:szCs w:val="36"/>
                              </w:rPr>
                            </w:pPr>
                          </w:p>
                          <w:p w14:paraId="342BBED4" w14:textId="4DA40952" w:rsidR="00E52730" w:rsidRPr="004601C4" w:rsidRDefault="00E52730" w:rsidP="004601C4">
                            <w:pPr>
                              <w:autoSpaceDE w:val="0"/>
                              <w:autoSpaceDN w:val="0"/>
                              <w:adjustRightInd w:val="0"/>
                              <w:jc w:val="center"/>
                              <w:rPr>
                                <w:b/>
                                <w:bCs/>
                                <w:color w:val="000000"/>
                                <w:sz w:val="36"/>
                                <w:szCs w:val="36"/>
                              </w:rPr>
                            </w:pPr>
                            <w:r>
                              <w:rPr>
                                <w:b/>
                                <w:bCs/>
                                <w:color w:val="000000"/>
                                <w:sz w:val="36"/>
                                <w:szCs w:val="36"/>
                              </w:rPr>
                              <w:t>Sometime in</w:t>
                            </w:r>
                            <w:r w:rsidRPr="004601C4">
                              <w:rPr>
                                <w:b/>
                                <w:bCs/>
                                <w:color w:val="000000"/>
                                <w:sz w:val="36"/>
                                <w:szCs w:val="36"/>
                              </w:rPr>
                              <w:t xml:space="preserve"> 201</w:t>
                            </w:r>
                            <w:r>
                              <w:rPr>
                                <w:b/>
                                <w:bCs/>
                                <w:color w:val="000000"/>
                                <w:sz w:val="36"/>
                                <w:szCs w:val="3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40.1pt;margin-top:25.8pt;width:429.75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" filled="f" fillcolor="#0c9" stroked="f">
                <v:textbox>
                  <w:txbxContent>
                    <w:p w14:paraId="633EE89A" w14:textId="374BB463" w:rsidR="00E52730" w:rsidRDefault="00E52730" w:rsidP="00460028">
                      <w:pPr>
                        <w:autoSpaceDE w:val="0"/>
                        <w:autoSpaceDN w:val="0"/>
                        <w:adjustRightInd w:val="0"/>
                        <w:jc w:val="center"/>
                        <w:rPr>
                          <w:b/>
                          <w:bCs/>
                          <w:color w:val="000000"/>
                          <w:sz w:val="36"/>
                          <w:szCs w:val="36"/>
                        </w:rPr>
                      </w:pPr>
                      <w:r w:rsidRPr="004601C4">
                        <w:rPr>
                          <w:b/>
                          <w:bCs/>
                          <w:color w:val="000000"/>
                          <w:sz w:val="36"/>
                          <w:szCs w:val="36"/>
                        </w:rPr>
                        <w:t xml:space="preserve">IALA Guideline No. </w:t>
                      </w:r>
                      <w:r>
                        <w:rPr>
                          <w:b/>
                          <w:bCs/>
                          <w:color w:val="000000"/>
                          <w:sz w:val="36"/>
                          <w:szCs w:val="36"/>
                        </w:rPr>
                        <w:t>1102</w:t>
                      </w:r>
                    </w:p>
                    <w:p w14:paraId="7F6E3495" w14:textId="77777777" w:rsidR="00E52730" w:rsidRPr="004601C4" w:rsidRDefault="00E52730" w:rsidP="00460028">
                      <w:pPr>
                        <w:autoSpaceDE w:val="0"/>
                        <w:autoSpaceDN w:val="0"/>
                        <w:adjustRightInd w:val="0"/>
                        <w:jc w:val="center"/>
                        <w:rPr>
                          <w:b/>
                          <w:bCs/>
                          <w:color w:val="000000"/>
                          <w:sz w:val="36"/>
                          <w:szCs w:val="36"/>
                        </w:rPr>
                      </w:pPr>
                    </w:p>
                    <w:p w14:paraId="41E433C3" w14:textId="1588A11E" w:rsidR="00E52730" w:rsidRPr="004601C4" w:rsidRDefault="00E52730" w:rsidP="004601C4">
                      <w:pPr>
                        <w:autoSpaceDE w:val="0"/>
                        <w:autoSpaceDN w:val="0"/>
                        <w:adjustRightInd w:val="0"/>
                        <w:jc w:val="center"/>
                        <w:rPr>
                          <w:b/>
                          <w:bCs/>
                          <w:color w:val="000000"/>
                          <w:sz w:val="36"/>
                          <w:szCs w:val="36"/>
                        </w:rPr>
                      </w:pPr>
                      <w:proofErr w:type="gramStart"/>
                      <w:r>
                        <w:rPr>
                          <w:b/>
                          <w:bCs/>
                          <w:color w:val="000000"/>
                          <w:sz w:val="36"/>
                          <w:szCs w:val="36"/>
                        </w:rPr>
                        <w:t>o</w:t>
                      </w:r>
                      <w:r w:rsidRPr="004601C4">
                        <w:rPr>
                          <w:b/>
                          <w:bCs/>
                          <w:color w:val="000000"/>
                          <w:sz w:val="36"/>
                          <w:szCs w:val="36"/>
                        </w:rPr>
                        <w:t>n</w:t>
                      </w:r>
                      <w:proofErr w:type="gramEnd"/>
                    </w:p>
                    <w:p w14:paraId="6AA28E96" w14:textId="77777777" w:rsidR="00E52730" w:rsidRPr="004601C4" w:rsidRDefault="00E52730" w:rsidP="004601C4">
                      <w:pPr>
                        <w:autoSpaceDE w:val="0"/>
                        <w:autoSpaceDN w:val="0"/>
                        <w:adjustRightInd w:val="0"/>
                        <w:jc w:val="center"/>
                        <w:rPr>
                          <w:b/>
                          <w:bCs/>
                          <w:color w:val="000000"/>
                          <w:sz w:val="36"/>
                          <w:szCs w:val="36"/>
                        </w:rPr>
                      </w:pPr>
                    </w:p>
                    <w:p w14:paraId="79450D05" w14:textId="7525B809" w:rsidR="00E52730" w:rsidRPr="004601C4" w:rsidRDefault="00E52730" w:rsidP="004601C4">
                      <w:pPr>
                        <w:autoSpaceDE w:val="0"/>
                        <w:autoSpaceDN w:val="0"/>
                        <w:adjustRightInd w:val="0"/>
                        <w:jc w:val="center"/>
                        <w:rPr>
                          <w:b/>
                          <w:bCs/>
                          <w:color w:val="000000"/>
                          <w:sz w:val="36"/>
                          <w:szCs w:val="36"/>
                        </w:rPr>
                      </w:pPr>
                      <w:r w:rsidRPr="004601C4">
                        <w:rPr>
                          <w:b/>
                          <w:bCs/>
                          <w:color w:val="000000"/>
                          <w:sz w:val="36"/>
                          <w:szCs w:val="36"/>
                        </w:rPr>
                        <w:t xml:space="preserve">VTS Interaction with </w:t>
                      </w:r>
                      <w:r>
                        <w:rPr>
                          <w:b/>
                          <w:bCs/>
                          <w:color w:val="000000"/>
                          <w:sz w:val="36"/>
                          <w:szCs w:val="36"/>
                        </w:rPr>
                        <w:t>External Stakeholders</w:t>
                      </w:r>
                    </w:p>
                    <w:p w14:paraId="691174AC" w14:textId="77777777" w:rsidR="00E52730" w:rsidRDefault="00E52730" w:rsidP="00460028">
                      <w:pPr>
                        <w:autoSpaceDE w:val="0"/>
                        <w:autoSpaceDN w:val="0"/>
                        <w:adjustRightInd w:val="0"/>
                        <w:jc w:val="center"/>
                        <w:rPr>
                          <w:b/>
                          <w:bCs/>
                          <w:color w:val="000000"/>
                          <w:sz w:val="36"/>
                          <w:szCs w:val="36"/>
                        </w:rPr>
                      </w:pPr>
                    </w:p>
                    <w:p w14:paraId="3599C960" w14:textId="77777777" w:rsidR="00E52730" w:rsidRPr="004601C4" w:rsidRDefault="00E52730" w:rsidP="00460028">
                      <w:pPr>
                        <w:autoSpaceDE w:val="0"/>
                        <w:autoSpaceDN w:val="0"/>
                        <w:adjustRightInd w:val="0"/>
                        <w:jc w:val="center"/>
                        <w:rPr>
                          <w:b/>
                          <w:bCs/>
                          <w:color w:val="000000"/>
                          <w:sz w:val="36"/>
                          <w:szCs w:val="36"/>
                        </w:rPr>
                      </w:pPr>
                    </w:p>
                    <w:p w14:paraId="5DB5CE10" w14:textId="37C383F3" w:rsidR="00E52730" w:rsidRPr="004601C4" w:rsidRDefault="00E52730" w:rsidP="00460028">
                      <w:pPr>
                        <w:autoSpaceDE w:val="0"/>
                        <w:autoSpaceDN w:val="0"/>
                        <w:adjustRightInd w:val="0"/>
                        <w:jc w:val="center"/>
                        <w:rPr>
                          <w:b/>
                          <w:bCs/>
                          <w:color w:val="000000"/>
                          <w:sz w:val="36"/>
                          <w:szCs w:val="36"/>
                        </w:rPr>
                      </w:pPr>
                      <w:r>
                        <w:rPr>
                          <w:b/>
                          <w:bCs/>
                          <w:color w:val="000000"/>
                          <w:sz w:val="36"/>
                          <w:szCs w:val="36"/>
                        </w:rPr>
                        <w:t>Edition 2</w:t>
                      </w:r>
                    </w:p>
                    <w:p w14:paraId="22AF2504" w14:textId="77777777" w:rsidR="00E52730" w:rsidRPr="004601C4" w:rsidRDefault="00E52730" w:rsidP="00460028">
                      <w:pPr>
                        <w:autoSpaceDE w:val="0"/>
                        <w:autoSpaceDN w:val="0"/>
                        <w:adjustRightInd w:val="0"/>
                        <w:jc w:val="center"/>
                        <w:rPr>
                          <w:b/>
                          <w:bCs/>
                          <w:color w:val="000000"/>
                          <w:sz w:val="36"/>
                          <w:szCs w:val="36"/>
                        </w:rPr>
                      </w:pPr>
                    </w:p>
                    <w:p w14:paraId="342BBED4" w14:textId="4DA40952" w:rsidR="00E52730" w:rsidRPr="004601C4" w:rsidRDefault="00E52730" w:rsidP="004601C4">
                      <w:pPr>
                        <w:autoSpaceDE w:val="0"/>
                        <w:autoSpaceDN w:val="0"/>
                        <w:adjustRightInd w:val="0"/>
                        <w:jc w:val="center"/>
                        <w:rPr>
                          <w:b/>
                          <w:bCs/>
                          <w:color w:val="000000"/>
                          <w:sz w:val="36"/>
                          <w:szCs w:val="36"/>
                        </w:rPr>
                      </w:pPr>
                      <w:r>
                        <w:rPr>
                          <w:b/>
                          <w:bCs/>
                          <w:color w:val="000000"/>
                          <w:sz w:val="36"/>
                          <w:szCs w:val="36"/>
                        </w:rPr>
                        <w:t>Sometime in</w:t>
                      </w:r>
                      <w:r w:rsidRPr="004601C4">
                        <w:rPr>
                          <w:b/>
                          <w:bCs/>
                          <w:color w:val="000000"/>
                          <w:sz w:val="36"/>
                          <w:szCs w:val="36"/>
                        </w:rPr>
                        <w:t xml:space="preserve"> 201</w:t>
                      </w:r>
                      <w:r>
                        <w:rPr>
                          <w:b/>
                          <w:bCs/>
                          <w:color w:val="000000"/>
                          <w:sz w:val="36"/>
                          <w:szCs w:val="36"/>
                        </w:rPr>
                        <w:t>7</w:t>
                      </w:r>
                    </w:p>
                  </w:txbxContent>
                </v:textbox>
              </v:shape>
            </w:pict>
          </mc:Fallback>
        </mc:AlternateContent>
      </w:r>
      <w:r w:rsidR="00121FEC">
        <w:rPr>
          <w:noProof/>
          <w:lang w:val="nl-NL" w:eastAsia="nl-NL"/>
        </w:rPr>
        <mc:AlternateContent>
          <mc:Choice Requires="wps">
            <w:drawing>
              <wp:anchor distT="0" distB="0" distL="114300" distR="114300" simplePos="0" relativeHeight="251657728" behindDoc="0" locked="0" layoutInCell="1" allowOverlap="1" wp14:anchorId="0D09302B" wp14:editId="348999F8">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4596E" w14:textId="77777777" w:rsidR="00E52730" w:rsidRDefault="00E52730"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OSjhhrEAgAA1AUAAA4AAAAAAAAAAAAAAAAALgIAAGRycy9lMm9Eb2MueG1sUEsBAi0AFAAG&#10;AAgAAAAhAOnXAtTdAAAACQEAAA8AAAAAAAAAAAAAAAAAHgUAAGRycy9kb3ducmV2LnhtbFBLBQYA&#10;AAAABAAEAPMAAAAoBgAAAAA=&#10;" filled="f" fillcolor="#0c9" stroked="f">
                <v:textbox style="layout-flow:vertical;mso-layout-flow-alt:bottom-to-top">
                  <w:txbxContent>
                    <w:p w14:paraId="1D44596E" w14:textId="77777777" w:rsidR="00E52730" w:rsidRDefault="00E52730"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121FEC">
        <w:rPr>
          <w:noProof/>
          <w:lang w:val="nl-NL" w:eastAsia="nl-NL"/>
        </w:rPr>
        <mc:AlternateContent>
          <mc:Choice Requires="wps">
            <w:drawing>
              <wp:anchor distT="0" distB="0" distL="114298" distR="114298" simplePos="0" relativeHeight="251659776" behindDoc="0" locked="0" layoutInCell="1" allowOverlap="1" wp14:anchorId="1DE4895A" wp14:editId="6375F565">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6" o:spid="_x0000_s1026" style="position:absolute;flip:y;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121FEC">
        <w:rPr>
          <w:noProof/>
          <w:lang w:val="nl-NL" w:eastAsia="nl-NL"/>
        </w:rPr>
        <mc:AlternateContent>
          <mc:Choice Requires="wps">
            <w:drawing>
              <wp:anchor distT="0" distB="0" distL="114298" distR="114298" simplePos="0" relativeHeight="251660800" behindDoc="0" locked="0" layoutInCell="1" allowOverlap="1" wp14:anchorId="3F540A45" wp14:editId="161AC618">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17"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121FEC">
        <w:rPr>
          <w:noProof/>
          <w:lang w:val="nl-NL" w:eastAsia="nl-NL"/>
        </w:rPr>
        <mc:AlternateContent>
          <mc:Choice Requires="wps">
            <w:drawing>
              <wp:anchor distT="0" distB="0" distL="114300" distR="114300" simplePos="0" relativeHeight="251658752" behindDoc="0" locked="0" layoutInCell="1" allowOverlap="1" wp14:anchorId="1C2E5612" wp14:editId="26C2628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F386F" w14:textId="77777777" w:rsidR="00E52730" w:rsidRDefault="00E52730"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3Pxg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NGyXc/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5BF386F" w14:textId="77777777" w:rsidR="00E52730" w:rsidRDefault="00E52730"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460028" w:rsidRPr="00371BEF">
        <w:br w:type="page"/>
      </w:r>
      <w:r w:rsidR="009A2C02" w:rsidRPr="00371BEF">
        <w:lastRenderedPageBreak/>
        <w:t>Document Revisions</w:t>
      </w:r>
      <w:bookmarkEnd w:id="0"/>
      <w:bookmarkEnd w:id="1"/>
    </w:p>
    <w:p w14:paraId="5361FC26"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4EC50BC7" w14:textId="77777777">
        <w:tc>
          <w:tcPr>
            <w:tcW w:w="1908" w:type="dxa"/>
          </w:tcPr>
          <w:p w14:paraId="7113128C" w14:textId="77777777" w:rsidR="00857962" w:rsidRPr="00371BEF" w:rsidRDefault="00857962" w:rsidP="00A163D8">
            <w:pPr>
              <w:spacing w:before="60" w:after="60"/>
              <w:jc w:val="center"/>
              <w:rPr>
                <w:b/>
                <w:bCs/>
              </w:rPr>
            </w:pPr>
            <w:r w:rsidRPr="00371BEF">
              <w:rPr>
                <w:b/>
                <w:bCs/>
              </w:rPr>
              <w:t>Date</w:t>
            </w:r>
          </w:p>
        </w:tc>
        <w:tc>
          <w:tcPr>
            <w:tcW w:w="3360" w:type="dxa"/>
          </w:tcPr>
          <w:p w14:paraId="03BB6F69"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48ADCE02" w14:textId="77777777" w:rsidR="00857962" w:rsidRPr="00371BEF" w:rsidRDefault="00857962" w:rsidP="00A163D8">
            <w:pPr>
              <w:spacing w:before="60" w:after="60"/>
              <w:jc w:val="center"/>
              <w:rPr>
                <w:b/>
                <w:bCs/>
              </w:rPr>
            </w:pPr>
            <w:r w:rsidRPr="00371BEF">
              <w:rPr>
                <w:b/>
                <w:bCs/>
              </w:rPr>
              <w:t>Requirement for Revision</w:t>
            </w:r>
          </w:p>
        </w:tc>
      </w:tr>
      <w:tr w:rsidR="00FF7F6B" w:rsidRPr="00371BEF" w14:paraId="64EF9FFB" w14:textId="77777777" w:rsidTr="004601C4">
        <w:trPr>
          <w:trHeight w:val="851"/>
        </w:trPr>
        <w:tc>
          <w:tcPr>
            <w:tcW w:w="1908" w:type="dxa"/>
            <w:vAlign w:val="center"/>
          </w:tcPr>
          <w:p w14:paraId="78619E17" w14:textId="7385261A" w:rsidR="00FF7F6B" w:rsidRPr="00EB6C5A" w:rsidRDefault="00FF7F6B" w:rsidP="004601C4"/>
        </w:tc>
        <w:tc>
          <w:tcPr>
            <w:tcW w:w="3360" w:type="dxa"/>
            <w:vAlign w:val="center"/>
          </w:tcPr>
          <w:p w14:paraId="53FADF86" w14:textId="5613A6D5" w:rsidR="00FF7F6B" w:rsidRPr="00EB6C5A" w:rsidRDefault="00FF7F6B" w:rsidP="004601C4"/>
        </w:tc>
        <w:tc>
          <w:tcPr>
            <w:tcW w:w="4161" w:type="dxa"/>
            <w:vAlign w:val="center"/>
          </w:tcPr>
          <w:p w14:paraId="5A5E0B98" w14:textId="4AF42F17" w:rsidR="00FF7F6B" w:rsidRPr="00EB6C5A" w:rsidRDefault="00FF7F6B" w:rsidP="004601C4"/>
        </w:tc>
      </w:tr>
      <w:tr w:rsidR="00FF7F6B" w:rsidRPr="00371BEF" w14:paraId="5C1B2C93" w14:textId="77777777" w:rsidTr="004601C4">
        <w:trPr>
          <w:trHeight w:val="851"/>
        </w:trPr>
        <w:tc>
          <w:tcPr>
            <w:tcW w:w="1908" w:type="dxa"/>
            <w:vAlign w:val="center"/>
          </w:tcPr>
          <w:p w14:paraId="57D95140" w14:textId="14BF6CE9" w:rsidR="00FF7F6B" w:rsidRPr="00EB6C5A" w:rsidRDefault="00FF7F6B" w:rsidP="004601C4"/>
        </w:tc>
        <w:tc>
          <w:tcPr>
            <w:tcW w:w="3360" w:type="dxa"/>
            <w:vAlign w:val="center"/>
          </w:tcPr>
          <w:p w14:paraId="470EE1C3" w14:textId="0EC1DB2C" w:rsidR="00FF7F6B" w:rsidRPr="00EB6C5A" w:rsidRDefault="00FF7F6B" w:rsidP="004601C4"/>
        </w:tc>
        <w:tc>
          <w:tcPr>
            <w:tcW w:w="4161" w:type="dxa"/>
            <w:vAlign w:val="center"/>
          </w:tcPr>
          <w:p w14:paraId="20F7C3B1" w14:textId="3E01E720" w:rsidR="00FF7F6B" w:rsidRPr="00EB6C5A" w:rsidRDefault="00FF7F6B" w:rsidP="004601C4"/>
        </w:tc>
      </w:tr>
      <w:tr w:rsidR="00FF7F6B" w:rsidRPr="00371BEF" w14:paraId="75A5300F" w14:textId="77777777" w:rsidTr="004601C4">
        <w:trPr>
          <w:trHeight w:val="851"/>
        </w:trPr>
        <w:tc>
          <w:tcPr>
            <w:tcW w:w="1908" w:type="dxa"/>
            <w:vAlign w:val="center"/>
          </w:tcPr>
          <w:p w14:paraId="1989E3FD" w14:textId="6A0C7CAE" w:rsidR="00FF7F6B" w:rsidRPr="00EB6C5A" w:rsidRDefault="00FF7F6B" w:rsidP="004601C4"/>
        </w:tc>
        <w:tc>
          <w:tcPr>
            <w:tcW w:w="3360" w:type="dxa"/>
            <w:vAlign w:val="center"/>
          </w:tcPr>
          <w:p w14:paraId="59FC198E" w14:textId="7C18190A" w:rsidR="00FF7F6B" w:rsidRPr="00EB6C5A" w:rsidRDefault="00FF7F6B" w:rsidP="004601C4"/>
        </w:tc>
        <w:tc>
          <w:tcPr>
            <w:tcW w:w="4161" w:type="dxa"/>
            <w:vAlign w:val="center"/>
          </w:tcPr>
          <w:p w14:paraId="376D42B7" w14:textId="4385A22C" w:rsidR="00FF7F6B" w:rsidRDefault="00FF7F6B" w:rsidP="004601C4"/>
        </w:tc>
      </w:tr>
      <w:tr w:rsidR="00857962" w:rsidRPr="00371BEF" w14:paraId="5C4EAA76" w14:textId="77777777" w:rsidTr="00B534F2">
        <w:trPr>
          <w:trHeight w:val="851"/>
        </w:trPr>
        <w:tc>
          <w:tcPr>
            <w:tcW w:w="1908" w:type="dxa"/>
            <w:vAlign w:val="center"/>
          </w:tcPr>
          <w:p w14:paraId="5D319786" w14:textId="77777777" w:rsidR="00857962" w:rsidRPr="00371BEF" w:rsidRDefault="00857962" w:rsidP="00A163D8">
            <w:pPr>
              <w:spacing w:before="60" w:after="60"/>
            </w:pPr>
          </w:p>
        </w:tc>
        <w:tc>
          <w:tcPr>
            <w:tcW w:w="3360" w:type="dxa"/>
            <w:vAlign w:val="center"/>
          </w:tcPr>
          <w:p w14:paraId="528ED50F" w14:textId="77777777" w:rsidR="00857962" w:rsidRPr="00371BEF" w:rsidRDefault="00857962" w:rsidP="00A163D8">
            <w:pPr>
              <w:spacing w:before="60" w:after="60"/>
            </w:pPr>
          </w:p>
        </w:tc>
        <w:tc>
          <w:tcPr>
            <w:tcW w:w="4161" w:type="dxa"/>
            <w:vAlign w:val="center"/>
          </w:tcPr>
          <w:p w14:paraId="4C907112" w14:textId="77777777" w:rsidR="00857962" w:rsidRPr="00371BEF" w:rsidRDefault="00857962" w:rsidP="00A163D8">
            <w:pPr>
              <w:spacing w:before="60" w:after="60"/>
            </w:pPr>
          </w:p>
        </w:tc>
      </w:tr>
      <w:tr w:rsidR="00857962" w:rsidRPr="00371BEF" w14:paraId="78155E04" w14:textId="77777777" w:rsidTr="00B534F2">
        <w:trPr>
          <w:trHeight w:val="851"/>
        </w:trPr>
        <w:tc>
          <w:tcPr>
            <w:tcW w:w="1908" w:type="dxa"/>
            <w:vAlign w:val="center"/>
          </w:tcPr>
          <w:p w14:paraId="50EE526C" w14:textId="77777777" w:rsidR="00857962" w:rsidRPr="00371BEF" w:rsidRDefault="00857962" w:rsidP="00A163D8">
            <w:pPr>
              <w:spacing w:before="60" w:after="60"/>
            </w:pPr>
          </w:p>
        </w:tc>
        <w:tc>
          <w:tcPr>
            <w:tcW w:w="3360" w:type="dxa"/>
            <w:vAlign w:val="center"/>
          </w:tcPr>
          <w:p w14:paraId="61DCE61A" w14:textId="77777777" w:rsidR="00857962" w:rsidRPr="00371BEF" w:rsidRDefault="00857962" w:rsidP="00A163D8">
            <w:pPr>
              <w:spacing w:before="60" w:after="60"/>
            </w:pPr>
          </w:p>
        </w:tc>
        <w:tc>
          <w:tcPr>
            <w:tcW w:w="4161" w:type="dxa"/>
            <w:vAlign w:val="center"/>
          </w:tcPr>
          <w:p w14:paraId="727470B9" w14:textId="77777777" w:rsidR="00857962" w:rsidRPr="00371BEF" w:rsidRDefault="00857962" w:rsidP="00A163D8">
            <w:pPr>
              <w:spacing w:before="60" w:after="60"/>
            </w:pPr>
          </w:p>
        </w:tc>
      </w:tr>
      <w:tr w:rsidR="00857962" w:rsidRPr="00371BEF" w14:paraId="02EB766E" w14:textId="77777777" w:rsidTr="00B534F2">
        <w:trPr>
          <w:trHeight w:val="851"/>
        </w:trPr>
        <w:tc>
          <w:tcPr>
            <w:tcW w:w="1908" w:type="dxa"/>
            <w:vAlign w:val="center"/>
          </w:tcPr>
          <w:p w14:paraId="66C4C68C" w14:textId="77777777" w:rsidR="00857962" w:rsidRPr="00371BEF" w:rsidRDefault="00857962" w:rsidP="00A163D8">
            <w:pPr>
              <w:spacing w:before="60" w:after="60"/>
            </w:pPr>
          </w:p>
        </w:tc>
        <w:tc>
          <w:tcPr>
            <w:tcW w:w="3360" w:type="dxa"/>
            <w:vAlign w:val="center"/>
          </w:tcPr>
          <w:p w14:paraId="2601D5E2" w14:textId="77777777" w:rsidR="00857962" w:rsidRPr="00371BEF" w:rsidRDefault="00857962" w:rsidP="00A163D8">
            <w:pPr>
              <w:spacing w:before="60" w:after="60"/>
            </w:pPr>
          </w:p>
        </w:tc>
        <w:tc>
          <w:tcPr>
            <w:tcW w:w="4161" w:type="dxa"/>
            <w:vAlign w:val="center"/>
          </w:tcPr>
          <w:p w14:paraId="2F76FD98" w14:textId="77777777" w:rsidR="00857962" w:rsidRPr="00371BEF" w:rsidRDefault="00857962" w:rsidP="00A163D8">
            <w:pPr>
              <w:spacing w:before="60" w:after="60"/>
            </w:pPr>
          </w:p>
        </w:tc>
      </w:tr>
    </w:tbl>
    <w:p w14:paraId="1E2B1502" w14:textId="77777777" w:rsidR="00460028" w:rsidRDefault="00857962" w:rsidP="00371BEF">
      <w:pPr>
        <w:pStyle w:val="Title"/>
      </w:pPr>
      <w:r w:rsidRPr="00371BEF">
        <w:br w:type="page"/>
      </w:r>
      <w:bookmarkStart w:id="2" w:name="_Toc290105978"/>
      <w:bookmarkStart w:id="3" w:name="_Toc370818312"/>
      <w:r w:rsidR="00371BEF" w:rsidRPr="00371BEF">
        <w:lastRenderedPageBreak/>
        <w:t>Table of Contents</w:t>
      </w:r>
      <w:bookmarkEnd w:id="2"/>
      <w:bookmarkEnd w:id="3"/>
    </w:p>
    <w:p w14:paraId="75D1A64C" w14:textId="77777777" w:rsidR="004601C4" w:rsidRPr="00371BEF" w:rsidRDefault="004601C4" w:rsidP="00371BEF">
      <w:pPr>
        <w:pStyle w:val="Title"/>
      </w:pPr>
    </w:p>
    <w:p w14:paraId="2B60DD3E" w14:textId="77777777" w:rsidR="00AA16B8" w:rsidRDefault="00E32E9B">
      <w:pPr>
        <w:pStyle w:val="TOC1"/>
        <w:rPr>
          <w:rFonts w:asciiTheme="minorHAnsi" w:eastAsiaTheme="minorEastAsia" w:hAnsiTheme="minorHAnsi" w:cstheme="minorBidi"/>
          <w:b w:val="0"/>
          <w:bCs w:val="0"/>
          <w:caps w:val="0"/>
          <w:noProof/>
          <w:lang w:val="nl-NL" w:eastAsia="nl-NL"/>
        </w:rPr>
      </w:pPr>
      <w:r>
        <w:rPr>
          <w:lang w:val="nl-NL"/>
        </w:rPr>
        <w:fldChar w:fldCharType="begin"/>
      </w:r>
      <w:r w:rsidR="00FF7F6B">
        <w:rPr>
          <w:lang w:val="nl-NL"/>
        </w:rPr>
        <w:instrText xml:space="preserve"> TOC \o "1-3" \h \z \u </w:instrText>
      </w:r>
      <w:r>
        <w:rPr>
          <w:lang w:val="nl-NL"/>
        </w:rPr>
        <w:fldChar w:fldCharType="separate"/>
      </w:r>
      <w:hyperlink w:anchor="_Toc370818311" w:history="1">
        <w:r w:rsidR="00AA16B8" w:rsidRPr="00766C14">
          <w:rPr>
            <w:rStyle w:val="Hyperlink"/>
            <w:noProof/>
          </w:rPr>
          <w:t>Document Revisions</w:t>
        </w:r>
        <w:r w:rsidR="00AA16B8">
          <w:rPr>
            <w:noProof/>
            <w:webHidden/>
          </w:rPr>
          <w:tab/>
        </w:r>
        <w:r w:rsidR="00AA16B8">
          <w:rPr>
            <w:noProof/>
            <w:webHidden/>
          </w:rPr>
          <w:fldChar w:fldCharType="begin"/>
        </w:r>
        <w:r w:rsidR="00AA16B8">
          <w:rPr>
            <w:noProof/>
            <w:webHidden/>
          </w:rPr>
          <w:instrText xml:space="preserve"> PAGEREF _Toc370818311 \h </w:instrText>
        </w:r>
        <w:r w:rsidR="00AA16B8">
          <w:rPr>
            <w:noProof/>
            <w:webHidden/>
          </w:rPr>
        </w:r>
        <w:r w:rsidR="00AA16B8">
          <w:rPr>
            <w:noProof/>
            <w:webHidden/>
          </w:rPr>
          <w:fldChar w:fldCharType="separate"/>
        </w:r>
        <w:r w:rsidR="00AA16B8">
          <w:rPr>
            <w:noProof/>
            <w:webHidden/>
          </w:rPr>
          <w:t>1</w:t>
        </w:r>
        <w:r w:rsidR="00AA16B8">
          <w:rPr>
            <w:noProof/>
            <w:webHidden/>
          </w:rPr>
          <w:fldChar w:fldCharType="end"/>
        </w:r>
      </w:hyperlink>
    </w:p>
    <w:p w14:paraId="3E145E3A"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12" w:history="1">
        <w:r w:rsidR="00AA16B8" w:rsidRPr="00766C14">
          <w:rPr>
            <w:rStyle w:val="Hyperlink"/>
            <w:noProof/>
          </w:rPr>
          <w:t>Table of Contents</w:t>
        </w:r>
        <w:r w:rsidR="00AA16B8">
          <w:rPr>
            <w:noProof/>
            <w:webHidden/>
          </w:rPr>
          <w:tab/>
        </w:r>
        <w:r w:rsidR="00AA16B8">
          <w:rPr>
            <w:noProof/>
            <w:webHidden/>
          </w:rPr>
          <w:fldChar w:fldCharType="begin"/>
        </w:r>
        <w:r w:rsidR="00AA16B8">
          <w:rPr>
            <w:noProof/>
            <w:webHidden/>
          </w:rPr>
          <w:instrText xml:space="preserve"> PAGEREF _Toc370818312 \h </w:instrText>
        </w:r>
        <w:r w:rsidR="00AA16B8">
          <w:rPr>
            <w:noProof/>
            <w:webHidden/>
          </w:rPr>
        </w:r>
        <w:r w:rsidR="00AA16B8">
          <w:rPr>
            <w:noProof/>
            <w:webHidden/>
          </w:rPr>
          <w:fldChar w:fldCharType="separate"/>
        </w:r>
        <w:r w:rsidR="00AA16B8">
          <w:rPr>
            <w:noProof/>
            <w:webHidden/>
          </w:rPr>
          <w:t>3</w:t>
        </w:r>
        <w:r w:rsidR="00AA16B8">
          <w:rPr>
            <w:noProof/>
            <w:webHidden/>
          </w:rPr>
          <w:fldChar w:fldCharType="end"/>
        </w:r>
      </w:hyperlink>
    </w:p>
    <w:p w14:paraId="2E6FB495"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13" w:history="1">
        <w:r w:rsidR="00AA16B8" w:rsidRPr="00766C14">
          <w:rPr>
            <w:rStyle w:val="Hyperlink"/>
            <w:noProof/>
          </w:rPr>
          <w:t>1</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Introduction</w:t>
        </w:r>
        <w:r w:rsidR="00AA16B8">
          <w:rPr>
            <w:noProof/>
            <w:webHidden/>
          </w:rPr>
          <w:tab/>
        </w:r>
        <w:r w:rsidR="00AA16B8">
          <w:rPr>
            <w:noProof/>
            <w:webHidden/>
          </w:rPr>
          <w:fldChar w:fldCharType="begin"/>
        </w:r>
        <w:r w:rsidR="00AA16B8">
          <w:rPr>
            <w:noProof/>
            <w:webHidden/>
          </w:rPr>
          <w:instrText xml:space="preserve"> PAGEREF _Toc370818313 \h </w:instrText>
        </w:r>
        <w:r w:rsidR="00AA16B8">
          <w:rPr>
            <w:noProof/>
            <w:webHidden/>
          </w:rPr>
        </w:r>
        <w:r w:rsidR="00AA16B8">
          <w:rPr>
            <w:noProof/>
            <w:webHidden/>
          </w:rPr>
          <w:fldChar w:fldCharType="separate"/>
        </w:r>
        <w:r w:rsidR="00AA16B8">
          <w:rPr>
            <w:noProof/>
            <w:webHidden/>
          </w:rPr>
          <w:t>4</w:t>
        </w:r>
        <w:r w:rsidR="00AA16B8">
          <w:rPr>
            <w:noProof/>
            <w:webHidden/>
          </w:rPr>
          <w:fldChar w:fldCharType="end"/>
        </w:r>
      </w:hyperlink>
    </w:p>
    <w:p w14:paraId="0E6F85FC"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14" w:history="1">
        <w:r w:rsidR="00AA16B8" w:rsidRPr="00766C14">
          <w:rPr>
            <w:rStyle w:val="Hyperlink"/>
            <w:noProof/>
          </w:rPr>
          <w:t>2</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definitions</w:t>
        </w:r>
        <w:r w:rsidR="00AA16B8">
          <w:rPr>
            <w:noProof/>
            <w:webHidden/>
          </w:rPr>
          <w:tab/>
        </w:r>
        <w:r w:rsidR="00AA16B8">
          <w:rPr>
            <w:noProof/>
            <w:webHidden/>
          </w:rPr>
          <w:fldChar w:fldCharType="begin"/>
        </w:r>
        <w:r w:rsidR="00AA16B8">
          <w:rPr>
            <w:noProof/>
            <w:webHidden/>
          </w:rPr>
          <w:instrText xml:space="preserve"> PAGEREF _Toc370818314 \h </w:instrText>
        </w:r>
        <w:r w:rsidR="00AA16B8">
          <w:rPr>
            <w:noProof/>
            <w:webHidden/>
          </w:rPr>
        </w:r>
        <w:r w:rsidR="00AA16B8">
          <w:rPr>
            <w:noProof/>
            <w:webHidden/>
          </w:rPr>
          <w:fldChar w:fldCharType="separate"/>
        </w:r>
        <w:r w:rsidR="00AA16B8">
          <w:rPr>
            <w:noProof/>
            <w:webHidden/>
          </w:rPr>
          <w:t>4</w:t>
        </w:r>
        <w:r w:rsidR="00AA16B8">
          <w:rPr>
            <w:noProof/>
            <w:webHidden/>
          </w:rPr>
          <w:fldChar w:fldCharType="end"/>
        </w:r>
      </w:hyperlink>
    </w:p>
    <w:p w14:paraId="6773BD75"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15" w:history="1">
        <w:r w:rsidR="00AA16B8" w:rsidRPr="00766C14">
          <w:rPr>
            <w:rStyle w:val="Hyperlink"/>
            <w:noProof/>
          </w:rPr>
          <w:t>3</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Criteria for VTS to interact with allied and other services</w:t>
        </w:r>
        <w:r w:rsidR="00AA16B8">
          <w:rPr>
            <w:noProof/>
            <w:webHidden/>
          </w:rPr>
          <w:tab/>
        </w:r>
        <w:r w:rsidR="00AA16B8">
          <w:rPr>
            <w:noProof/>
            <w:webHidden/>
          </w:rPr>
          <w:fldChar w:fldCharType="begin"/>
        </w:r>
        <w:r w:rsidR="00AA16B8">
          <w:rPr>
            <w:noProof/>
            <w:webHidden/>
          </w:rPr>
          <w:instrText xml:space="preserve"> PAGEREF _Toc370818315 \h </w:instrText>
        </w:r>
        <w:r w:rsidR="00AA16B8">
          <w:rPr>
            <w:noProof/>
            <w:webHidden/>
          </w:rPr>
        </w:r>
        <w:r w:rsidR="00AA16B8">
          <w:rPr>
            <w:noProof/>
            <w:webHidden/>
          </w:rPr>
          <w:fldChar w:fldCharType="separate"/>
        </w:r>
        <w:r w:rsidR="00AA16B8">
          <w:rPr>
            <w:noProof/>
            <w:webHidden/>
          </w:rPr>
          <w:t>5</w:t>
        </w:r>
        <w:r w:rsidR="00AA16B8">
          <w:rPr>
            <w:noProof/>
            <w:webHidden/>
          </w:rPr>
          <w:fldChar w:fldCharType="end"/>
        </w:r>
      </w:hyperlink>
    </w:p>
    <w:p w14:paraId="5E381216"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16" w:history="1">
        <w:r w:rsidR="00AA16B8" w:rsidRPr="00766C14">
          <w:rPr>
            <w:rStyle w:val="Hyperlink"/>
            <w:noProof/>
          </w:rPr>
          <w:t>4</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interaction with Allied and other services</w:t>
        </w:r>
        <w:r w:rsidR="00AA16B8">
          <w:rPr>
            <w:noProof/>
            <w:webHidden/>
          </w:rPr>
          <w:tab/>
        </w:r>
        <w:r w:rsidR="00AA16B8">
          <w:rPr>
            <w:noProof/>
            <w:webHidden/>
          </w:rPr>
          <w:fldChar w:fldCharType="begin"/>
        </w:r>
        <w:r w:rsidR="00AA16B8">
          <w:rPr>
            <w:noProof/>
            <w:webHidden/>
          </w:rPr>
          <w:instrText xml:space="preserve"> PAGEREF _Toc370818316 \h </w:instrText>
        </w:r>
        <w:r w:rsidR="00AA16B8">
          <w:rPr>
            <w:noProof/>
            <w:webHidden/>
          </w:rPr>
        </w:r>
        <w:r w:rsidR="00AA16B8">
          <w:rPr>
            <w:noProof/>
            <w:webHidden/>
          </w:rPr>
          <w:fldChar w:fldCharType="separate"/>
        </w:r>
        <w:r w:rsidR="00AA16B8">
          <w:rPr>
            <w:noProof/>
            <w:webHidden/>
          </w:rPr>
          <w:t>5</w:t>
        </w:r>
        <w:r w:rsidR="00AA16B8">
          <w:rPr>
            <w:noProof/>
            <w:webHidden/>
          </w:rPr>
          <w:fldChar w:fldCharType="end"/>
        </w:r>
      </w:hyperlink>
    </w:p>
    <w:p w14:paraId="281AB501"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17" w:history="1">
        <w:r w:rsidR="00AA16B8" w:rsidRPr="00766C14">
          <w:rPr>
            <w:rStyle w:val="Hyperlink"/>
            <w:noProof/>
          </w:rPr>
          <w:t>5</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Identification of possible stakeholders</w:t>
        </w:r>
        <w:r w:rsidR="00AA16B8">
          <w:rPr>
            <w:noProof/>
            <w:webHidden/>
          </w:rPr>
          <w:tab/>
        </w:r>
        <w:r w:rsidR="00AA16B8">
          <w:rPr>
            <w:noProof/>
            <w:webHidden/>
          </w:rPr>
          <w:fldChar w:fldCharType="begin"/>
        </w:r>
        <w:r w:rsidR="00AA16B8">
          <w:rPr>
            <w:noProof/>
            <w:webHidden/>
          </w:rPr>
          <w:instrText xml:space="preserve"> PAGEREF _Toc370818317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14:paraId="239EA721"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18" w:history="1">
        <w:r w:rsidR="00AA16B8" w:rsidRPr="00766C14">
          <w:rPr>
            <w:rStyle w:val="Hyperlink"/>
            <w:noProof/>
          </w:rPr>
          <w:t>6</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Legal aspects and constraints</w:t>
        </w:r>
        <w:r w:rsidR="00AA16B8">
          <w:rPr>
            <w:noProof/>
            <w:webHidden/>
          </w:rPr>
          <w:tab/>
        </w:r>
        <w:r w:rsidR="00AA16B8">
          <w:rPr>
            <w:noProof/>
            <w:webHidden/>
          </w:rPr>
          <w:fldChar w:fldCharType="begin"/>
        </w:r>
        <w:r w:rsidR="00AA16B8">
          <w:rPr>
            <w:noProof/>
            <w:webHidden/>
          </w:rPr>
          <w:instrText xml:space="preserve"> PAGEREF _Toc370818318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14:paraId="187E6692"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19" w:history="1">
        <w:r w:rsidR="00AA16B8" w:rsidRPr="00766C14">
          <w:rPr>
            <w:rStyle w:val="Hyperlink"/>
            <w:noProof/>
          </w:rPr>
          <w:t>7</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References</w:t>
        </w:r>
        <w:r w:rsidR="00AA16B8">
          <w:rPr>
            <w:noProof/>
            <w:webHidden/>
          </w:rPr>
          <w:tab/>
        </w:r>
        <w:r w:rsidR="00AA16B8">
          <w:rPr>
            <w:noProof/>
            <w:webHidden/>
          </w:rPr>
          <w:fldChar w:fldCharType="begin"/>
        </w:r>
        <w:r w:rsidR="00AA16B8">
          <w:rPr>
            <w:noProof/>
            <w:webHidden/>
          </w:rPr>
          <w:instrText xml:space="preserve"> PAGEREF _Toc370818319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14:paraId="4431B0C0"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20" w:history="1">
        <w:r w:rsidR="00AA16B8" w:rsidRPr="00766C14">
          <w:rPr>
            <w:rStyle w:val="Hyperlink"/>
            <w:rFonts w:ascii="Arial Bold" w:hAnsi="Arial Bold"/>
            <w:noProof/>
          </w:rPr>
          <w:t>ANNEX A</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Examples of possible stakeholders</w:t>
        </w:r>
        <w:r w:rsidR="00AA16B8">
          <w:rPr>
            <w:noProof/>
            <w:webHidden/>
          </w:rPr>
          <w:tab/>
        </w:r>
        <w:r w:rsidR="00AA16B8">
          <w:rPr>
            <w:noProof/>
            <w:webHidden/>
          </w:rPr>
          <w:fldChar w:fldCharType="begin"/>
        </w:r>
        <w:r w:rsidR="00AA16B8">
          <w:rPr>
            <w:noProof/>
            <w:webHidden/>
          </w:rPr>
          <w:instrText xml:space="preserve"> PAGEREF _Toc370818320 \h </w:instrText>
        </w:r>
        <w:r w:rsidR="00AA16B8">
          <w:rPr>
            <w:noProof/>
            <w:webHidden/>
          </w:rPr>
        </w:r>
        <w:r w:rsidR="00AA16B8">
          <w:rPr>
            <w:noProof/>
            <w:webHidden/>
          </w:rPr>
          <w:fldChar w:fldCharType="separate"/>
        </w:r>
        <w:r w:rsidR="00AA16B8">
          <w:rPr>
            <w:noProof/>
            <w:webHidden/>
          </w:rPr>
          <w:t>7</w:t>
        </w:r>
        <w:r w:rsidR="00AA16B8">
          <w:rPr>
            <w:noProof/>
            <w:webHidden/>
          </w:rPr>
          <w:fldChar w:fldCharType="end"/>
        </w:r>
      </w:hyperlink>
    </w:p>
    <w:p w14:paraId="41569B0E"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21" w:history="1">
        <w:r w:rsidR="00AA16B8" w:rsidRPr="00766C14">
          <w:rPr>
            <w:rStyle w:val="Hyperlink"/>
            <w:rFonts w:ascii="Arial Bold" w:hAnsi="Arial Bold"/>
            <w:noProof/>
          </w:rPr>
          <w:t>ANNEX B</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possible interaction between VTS and allied or other services</w:t>
        </w:r>
        <w:r w:rsidR="00AA16B8">
          <w:rPr>
            <w:noProof/>
            <w:webHidden/>
          </w:rPr>
          <w:tab/>
        </w:r>
        <w:r w:rsidR="00AA16B8">
          <w:rPr>
            <w:noProof/>
            <w:webHidden/>
          </w:rPr>
          <w:fldChar w:fldCharType="begin"/>
        </w:r>
        <w:r w:rsidR="00AA16B8">
          <w:rPr>
            <w:noProof/>
            <w:webHidden/>
          </w:rPr>
          <w:instrText xml:space="preserve"> PAGEREF _Toc370818321 \h </w:instrText>
        </w:r>
        <w:r w:rsidR="00AA16B8">
          <w:rPr>
            <w:noProof/>
            <w:webHidden/>
          </w:rPr>
        </w:r>
        <w:r w:rsidR="00AA16B8">
          <w:rPr>
            <w:noProof/>
            <w:webHidden/>
          </w:rPr>
          <w:fldChar w:fldCharType="separate"/>
        </w:r>
        <w:r w:rsidR="00AA16B8">
          <w:rPr>
            <w:noProof/>
            <w:webHidden/>
          </w:rPr>
          <w:t>8</w:t>
        </w:r>
        <w:r w:rsidR="00AA16B8">
          <w:rPr>
            <w:noProof/>
            <w:webHidden/>
          </w:rPr>
          <w:fldChar w:fldCharType="end"/>
        </w:r>
      </w:hyperlink>
    </w:p>
    <w:p w14:paraId="328731BE"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22" w:history="1">
        <w:r w:rsidR="00AA16B8" w:rsidRPr="00766C14">
          <w:rPr>
            <w:rStyle w:val="Hyperlink"/>
            <w:rFonts w:ascii="Arial Bold" w:hAnsi="Arial Bold"/>
            <w:noProof/>
            <w:lang w:val="bg-BG"/>
          </w:rPr>
          <w:t>ANNEX C</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Examples of operating procedures</w:t>
        </w:r>
        <w:r w:rsidR="00AA16B8">
          <w:rPr>
            <w:noProof/>
            <w:webHidden/>
          </w:rPr>
          <w:tab/>
        </w:r>
        <w:r w:rsidR="00AA16B8">
          <w:rPr>
            <w:noProof/>
            <w:webHidden/>
          </w:rPr>
          <w:fldChar w:fldCharType="begin"/>
        </w:r>
        <w:r w:rsidR="00AA16B8">
          <w:rPr>
            <w:noProof/>
            <w:webHidden/>
          </w:rPr>
          <w:instrText xml:space="preserve"> PAGEREF _Toc370818322 \h </w:instrText>
        </w:r>
        <w:r w:rsidR="00AA16B8">
          <w:rPr>
            <w:noProof/>
            <w:webHidden/>
          </w:rPr>
        </w:r>
        <w:r w:rsidR="00AA16B8">
          <w:rPr>
            <w:noProof/>
            <w:webHidden/>
          </w:rPr>
          <w:fldChar w:fldCharType="separate"/>
        </w:r>
        <w:r w:rsidR="00AA16B8">
          <w:rPr>
            <w:noProof/>
            <w:webHidden/>
          </w:rPr>
          <w:t>9</w:t>
        </w:r>
        <w:r w:rsidR="00AA16B8">
          <w:rPr>
            <w:noProof/>
            <w:webHidden/>
          </w:rPr>
          <w:fldChar w:fldCharType="end"/>
        </w:r>
      </w:hyperlink>
    </w:p>
    <w:p w14:paraId="078C0EB5" w14:textId="77777777" w:rsidR="00AA16B8" w:rsidRDefault="00E1614F">
      <w:pPr>
        <w:pStyle w:val="TOC1"/>
        <w:rPr>
          <w:rFonts w:asciiTheme="minorHAnsi" w:eastAsiaTheme="minorEastAsia" w:hAnsiTheme="minorHAnsi" w:cstheme="minorBidi"/>
          <w:b w:val="0"/>
          <w:bCs w:val="0"/>
          <w:caps w:val="0"/>
          <w:noProof/>
          <w:lang w:val="nl-NL" w:eastAsia="nl-NL"/>
        </w:rPr>
      </w:pPr>
      <w:hyperlink w:anchor="_Toc370818323" w:history="1">
        <w:r w:rsidR="00AA16B8" w:rsidRPr="00766C14">
          <w:rPr>
            <w:rStyle w:val="Hyperlink"/>
            <w:rFonts w:ascii="Arial Bold" w:hAnsi="Arial Bold"/>
            <w:noProof/>
          </w:rPr>
          <w:t>ANNEX D</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Further legal and security considerations</w:t>
        </w:r>
        <w:r w:rsidR="00AA16B8">
          <w:rPr>
            <w:noProof/>
            <w:webHidden/>
          </w:rPr>
          <w:tab/>
        </w:r>
        <w:r w:rsidR="00AA16B8">
          <w:rPr>
            <w:noProof/>
            <w:webHidden/>
          </w:rPr>
          <w:fldChar w:fldCharType="begin"/>
        </w:r>
        <w:r w:rsidR="00AA16B8">
          <w:rPr>
            <w:noProof/>
            <w:webHidden/>
          </w:rPr>
          <w:instrText xml:space="preserve"> PAGEREF _Toc370818323 \h </w:instrText>
        </w:r>
        <w:r w:rsidR="00AA16B8">
          <w:rPr>
            <w:noProof/>
            <w:webHidden/>
          </w:rPr>
        </w:r>
        <w:r w:rsidR="00AA16B8">
          <w:rPr>
            <w:noProof/>
            <w:webHidden/>
          </w:rPr>
          <w:fldChar w:fldCharType="separate"/>
        </w:r>
        <w:r w:rsidR="00AA16B8">
          <w:rPr>
            <w:noProof/>
            <w:webHidden/>
          </w:rPr>
          <w:t>12</w:t>
        </w:r>
        <w:r w:rsidR="00AA16B8">
          <w:rPr>
            <w:noProof/>
            <w:webHidden/>
          </w:rPr>
          <w:fldChar w:fldCharType="end"/>
        </w:r>
      </w:hyperlink>
    </w:p>
    <w:p w14:paraId="00144892" w14:textId="77777777" w:rsidR="00655287" w:rsidRPr="00FF7F6B" w:rsidRDefault="00E32E9B" w:rsidP="00380C7B">
      <w:pPr>
        <w:rPr>
          <w:lang w:val="nl-NL"/>
        </w:rPr>
      </w:pPr>
      <w:r>
        <w:rPr>
          <w:lang w:val="nl-NL"/>
        </w:rPr>
        <w:fldChar w:fldCharType="end"/>
      </w:r>
    </w:p>
    <w:p w14:paraId="2530C01D" w14:textId="77777777" w:rsidR="00FF7F6B" w:rsidRPr="00FF7F6B" w:rsidRDefault="00FF7F6B">
      <w:pPr>
        <w:rPr>
          <w:rFonts w:eastAsia="Calibri" w:cs="Calibri"/>
          <w:b/>
          <w:caps/>
          <w:kern w:val="28"/>
          <w:sz w:val="24"/>
          <w:lang w:val="nl-NL" w:eastAsia="de-DE"/>
        </w:rPr>
      </w:pPr>
      <w:bookmarkStart w:id="4" w:name="_Toc367184856"/>
      <w:r w:rsidRPr="00FF7F6B">
        <w:rPr>
          <w:lang w:val="nl-NL"/>
        </w:rPr>
        <w:br w:type="page"/>
      </w:r>
    </w:p>
    <w:p w14:paraId="7389BA17" w14:textId="77777777" w:rsidR="00C84083" w:rsidRDefault="00C84083">
      <w:bookmarkStart w:id="5" w:name="_Toc370818313"/>
    </w:p>
    <w:p w14:paraId="46C9F552" w14:textId="2A498AE0" w:rsidR="00C84083" w:rsidRDefault="00C84083" w:rsidP="00C84083">
      <w:pPr>
        <w:pStyle w:val="ListParagraph"/>
        <w:numPr>
          <w:ilvl w:val="0"/>
          <w:numId w:val="36"/>
        </w:numPr>
        <w:spacing w:after="160" w:line="259" w:lineRule="auto"/>
        <w:contextualSpacing/>
        <w:rPr>
          <w:lang w:val="en-US"/>
        </w:rPr>
      </w:pPr>
      <w:r>
        <w:rPr>
          <w:lang w:val="en-US"/>
        </w:rPr>
        <w:t>Introduction</w:t>
      </w:r>
    </w:p>
    <w:p w14:paraId="4CD53470" w14:textId="77777777" w:rsidR="00C84083" w:rsidRPr="00C84083" w:rsidRDefault="00C84083" w:rsidP="00C84083">
      <w:pPr>
        <w:spacing w:after="160" w:line="259" w:lineRule="auto"/>
        <w:ind w:left="360"/>
        <w:contextualSpacing/>
        <w:rPr>
          <w:lang w:val="en-US"/>
        </w:rPr>
      </w:pPr>
    </w:p>
    <w:p w14:paraId="3FDADC85" w14:textId="77777777" w:rsidR="00C84083" w:rsidRDefault="00C84083" w:rsidP="00C84083">
      <w:pPr>
        <w:pStyle w:val="ListParagraph"/>
        <w:numPr>
          <w:ilvl w:val="0"/>
          <w:numId w:val="36"/>
        </w:numPr>
        <w:spacing w:after="160" w:line="259" w:lineRule="auto"/>
        <w:contextualSpacing/>
        <w:rPr>
          <w:lang w:val="en-US"/>
        </w:rPr>
      </w:pPr>
      <w:r>
        <w:rPr>
          <w:lang w:val="en-US"/>
        </w:rPr>
        <w:t>Objective</w:t>
      </w:r>
    </w:p>
    <w:p w14:paraId="4A4AA7CB" w14:textId="77777777" w:rsidR="00C84083" w:rsidRDefault="00C84083" w:rsidP="00C84083">
      <w:pPr>
        <w:ind w:left="360"/>
        <w:rPr>
          <w:lang w:val="en-US"/>
        </w:rPr>
      </w:pPr>
      <w:r>
        <w:rPr>
          <w:lang w:val="en-US"/>
        </w:rPr>
        <w:t xml:space="preserve">VTS Authorities collect business information and compile a real time picture of maritime traffic within the VTS area.  This includes information that can assist other allied services with their own tasks and it is probable that other allied services may have information that can assist a VTS Authority.  This guideline aims to set out a framework for the exchange of information between these stakeholders for the purpose of achieving increased efficiency and reduced costs for the community of stakeholders.  </w:t>
      </w:r>
    </w:p>
    <w:p w14:paraId="193CA671" w14:textId="77777777" w:rsidR="00C84083" w:rsidRDefault="00C84083" w:rsidP="00C84083">
      <w:pPr>
        <w:ind w:left="360"/>
        <w:rPr>
          <w:lang w:val="en-US"/>
        </w:rPr>
      </w:pPr>
    </w:p>
    <w:p w14:paraId="2D13E98B" w14:textId="77777777" w:rsidR="00C84083" w:rsidRDefault="00C84083" w:rsidP="00C84083">
      <w:pPr>
        <w:ind w:left="360"/>
        <w:rPr>
          <w:lang w:val="en-US"/>
        </w:rPr>
      </w:pPr>
      <w:r>
        <w:rPr>
          <w:lang w:val="en-US"/>
        </w:rPr>
        <w:t xml:space="preserve">There are sometimes situations where multiple allied services collect the same data through independent means.  By establishing a framework that simplifies the process of exchanging information, the various stakeholders will be able to save costs and the collected data will have a greater number of users which will therefore increase efficiency.  </w:t>
      </w:r>
    </w:p>
    <w:p w14:paraId="6FF34851" w14:textId="77777777" w:rsidR="00C84083" w:rsidRPr="00E350DD" w:rsidRDefault="00C84083" w:rsidP="00C84083">
      <w:pPr>
        <w:ind w:left="360"/>
        <w:rPr>
          <w:lang w:val="en-US"/>
        </w:rPr>
      </w:pPr>
    </w:p>
    <w:p w14:paraId="632A4EEC" w14:textId="77777777" w:rsidR="00C84083" w:rsidRPr="00D13454" w:rsidRDefault="00C84083" w:rsidP="00C84083">
      <w:pPr>
        <w:pStyle w:val="ListParagraph"/>
        <w:numPr>
          <w:ilvl w:val="1"/>
          <w:numId w:val="36"/>
        </w:numPr>
        <w:spacing w:after="160" w:line="259" w:lineRule="auto"/>
        <w:contextualSpacing/>
        <w:rPr>
          <w:i/>
          <w:lang w:val="en-US"/>
        </w:rPr>
      </w:pPr>
      <w:r w:rsidRPr="00D13454">
        <w:rPr>
          <w:i/>
          <w:lang w:val="en-US"/>
        </w:rPr>
        <w:t>Improved efficiency for community of stakeholders</w:t>
      </w:r>
    </w:p>
    <w:p w14:paraId="6922AB8B" w14:textId="77777777" w:rsidR="00C84083" w:rsidRPr="00D13454" w:rsidRDefault="00C84083" w:rsidP="00C84083">
      <w:pPr>
        <w:pStyle w:val="ListParagraph"/>
        <w:numPr>
          <w:ilvl w:val="1"/>
          <w:numId w:val="36"/>
        </w:numPr>
        <w:spacing w:after="160" w:line="259" w:lineRule="auto"/>
        <w:contextualSpacing/>
        <w:rPr>
          <w:i/>
          <w:lang w:val="en-US"/>
        </w:rPr>
      </w:pPr>
      <w:r w:rsidRPr="00D13454">
        <w:rPr>
          <w:i/>
          <w:lang w:val="en-US"/>
        </w:rPr>
        <w:t>Possible cost reduction</w:t>
      </w:r>
    </w:p>
    <w:p w14:paraId="02D097B3" w14:textId="2179971D" w:rsidR="00EA0BA3" w:rsidRDefault="00EA0BA3" w:rsidP="00C84083">
      <w:pPr>
        <w:pStyle w:val="ListParagraph"/>
        <w:numPr>
          <w:ilvl w:val="0"/>
          <w:numId w:val="36"/>
        </w:numPr>
        <w:spacing w:after="160" w:line="259" w:lineRule="auto"/>
        <w:contextualSpacing/>
        <w:rPr>
          <w:ins w:id="6" w:author="Peter Eade" w:date="2016-03-10T10:29:00Z"/>
          <w:lang w:val="en-US"/>
        </w:rPr>
      </w:pPr>
      <w:ins w:id="7" w:author="Peter Eade" w:date="2016-03-10T10:29:00Z">
        <w:r>
          <w:rPr>
            <w:lang w:val="en-US"/>
          </w:rPr>
          <w:t>General Principles</w:t>
        </w:r>
      </w:ins>
    </w:p>
    <w:p w14:paraId="5E210700" w14:textId="77777777" w:rsidR="00EA0BA3" w:rsidRDefault="00EA0BA3" w:rsidP="00EA0BA3">
      <w:pPr>
        <w:rPr>
          <w:ins w:id="8" w:author="Peter Eade" w:date="2016-03-10T10:30:00Z"/>
        </w:rPr>
      </w:pPr>
      <w:ins w:id="9" w:author="Peter Eade" w:date="2016-03-10T10:30:00Z">
        <w:r>
          <w:t>VTS’ interaction with stakeholders should be based on a clear need for such interaction and based on the following principles or criteria:</w:t>
        </w:r>
      </w:ins>
    </w:p>
    <w:p w14:paraId="34167B8B" w14:textId="77777777" w:rsidR="00EA0BA3" w:rsidRDefault="00EA0BA3" w:rsidP="00EA0BA3">
      <w:pPr>
        <w:rPr>
          <w:ins w:id="10" w:author="Peter Eade" w:date="2016-03-10T10:30:00Z"/>
        </w:rPr>
      </w:pPr>
    </w:p>
    <w:p w14:paraId="5D8E5697" w14:textId="77777777" w:rsidR="00EA0BA3" w:rsidRDefault="00EA0BA3" w:rsidP="00EA0BA3">
      <w:pPr>
        <w:pStyle w:val="ListParagraph"/>
        <w:numPr>
          <w:ilvl w:val="0"/>
          <w:numId w:val="21"/>
        </w:numPr>
        <w:rPr>
          <w:ins w:id="11" w:author="Peter Eade" w:date="2016-03-10T10:30:00Z"/>
        </w:rPr>
      </w:pPr>
      <w:ins w:id="12" w:author="Peter Eade" w:date="2016-03-10T10:30:00Z">
        <w:r>
          <w:t>The interaction should not affect the integrity of the services concerned</w:t>
        </w:r>
        <w:commentRangeStart w:id="13"/>
        <w:r w:rsidRPr="004601C4">
          <w:rPr>
            <w:rStyle w:val="FootnoteReference"/>
          </w:rPr>
          <w:footnoteReference w:id="1"/>
        </w:r>
        <w:commentRangeEnd w:id="13"/>
        <w:r>
          <w:rPr>
            <w:rStyle w:val="CommentReference"/>
            <w:rFonts w:eastAsia="Times New Roman"/>
            <w:lang w:eastAsia="de-DE"/>
          </w:rPr>
          <w:commentReference w:id="13"/>
        </w:r>
        <w:r>
          <w:t>;</w:t>
        </w:r>
      </w:ins>
    </w:p>
    <w:p w14:paraId="389CC98E" w14:textId="77777777" w:rsidR="00EA0BA3" w:rsidRDefault="00EA0BA3" w:rsidP="00EA0BA3">
      <w:pPr>
        <w:pStyle w:val="ListParagraph"/>
        <w:numPr>
          <w:ilvl w:val="0"/>
          <w:numId w:val="21"/>
        </w:numPr>
        <w:rPr>
          <w:ins w:id="16" w:author="Peter Eade" w:date="2016-03-10T10:30:00Z"/>
        </w:rPr>
      </w:pPr>
      <w:ins w:id="17" w:author="Peter Eade" w:date="2016-03-10T10:30:00Z">
        <w:r>
          <w:t xml:space="preserve">The interaction should be based on an arrangement that clearly defines: The objective and scope of the interaction, the data and information exchanged, the purpose for (re)use of the data and information, </w:t>
        </w:r>
        <w:r>
          <w:rPr>
            <w:rStyle w:val="CommentReference"/>
            <w:rFonts w:eastAsia="Times New Roman"/>
            <w:lang w:eastAsia="de-DE"/>
          </w:rPr>
          <w:commentReference w:id="18"/>
        </w:r>
      </w:ins>
    </w:p>
    <w:p w14:paraId="71ED193C" w14:textId="77777777" w:rsidR="00EA0BA3" w:rsidRDefault="00EA0BA3" w:rsidP="00EA0BA3">
      <w:pPr>
        <w:pStyle w:val="ListParagraph"/>
        <w:numPr>
          <w:ilvl w:val="0"/>
          <w:numId w:val="21"/>
        </w:numPr>
        <w:rPr>
          <w:ins w:id="19" w:author="Peter Eade" w:date="2016-03-10T10:30:00Z"/>
        </w:rPr>
      </w:pPr>
      <w:ins w:id="20" w:author="Peter Eade" w:date="2016-03-10T10:30:00Z">
        <w:r>
          <w:t>The mechanism or protocol that triggers the interaction, and the period of the interaction (when it is commencing and finishing).</w:t>
        </w:r>
      </w:ins>
    </w:p>
    <w:p w14:paraId="2FEE0C08" w14:textId="77777777" w:rsidR="00EA0BA3" w:rsidRDefault="00EA0BA3" w:rsidP="00EA0BA3">
      <w:pPr>
        <w:rPr>
          <w:ins w:id="21" w:author="Peter Eade" w:date="2016-03-10T10:30:00Z"/>
        </w:rPr>
      </w:pPr>
    </w:p>
    <w:p w14:paraId="5A5064D9" w14:textId="77777777" w:rsidR="00EA0BA3" w:rsidRDefault="00EA0BA3" w:rsidP="00EA0BA3">
      <w:pPr>
        <w:pStyle w:val="BodyText"/>
        <w:rPr>
          <w:ins w:id="22" w:author="Peter Eade" w:date="2016-03-10T10:30:00Z"/>
        </w:rPr>
      </w:pPr>
      <w:ins w:id="23" w:author="Peter Eade" w:date="2016-03-10T10:30:00Z">
        <w:r>
          <w:t xml:space="preserve">Legal, security and confidentiality considerations and constraints should be taken into account when the interaction arrangement is being established. </w:t>
        </w:r>
        <w:proofErr w:type="gramStart"/>
        <w:r>
          <w:t>See Annex D.</w:t>
        </w:r>
        <w:proofErr w:type="gramEnd"/>
      </w:ins>
    </w:p>
    <w:p w14:paraId="13CC58DB" w14:textId="77777777" w:rsidR="00EA0BA3" w:rsidRPr="00EA0BA3" w:rsidRDefault="00EA0BA3">
      <w:pPr>
        <w:spacing w:after="160" w:line="259" w:lineRule="auto"/>
        <w:contextualSpacing/>
        <w:rPr>
          <w:ins w:id="24" w:author="Peter Eade" w:date="2016-03-10T10:29:00Z"/>
          <w:lang w:val="en-US"/>
        </w:rPr>
        <w:pPrChange w:id="25" w:author="Peter Eade" w:date="2016-03-10T10:30:00Z">
          <w:pPr>
            <w:pStyle w:val="ListParagraph"/>
            <w:numPr>
              <w:numId w:val="36"/>
            </w:numPr>
            <w:spacing w:after="160" w:line="259" w:lineRule="auto"/>
            <w:ind w:hanging="360"/>
            <w:contextualSpacing/>
          </w:pPr>
        </w:pPrChange>
      </w:pPr>
    </w:p>
    <w:p w14:paraId="721BDE57" w14:textId="44B33F38" w:rsidR="00C84083" w:rsidRDefault="00C84083" w:rsidP="00C84083">
      <w:pPr>
        <w:pStyle w:val="ListParagraph"/>
        <w:numPr>
          <w:ilvl w:val="0"/>
          <w:numId w:val="36"/>
        </w:numPr>
        <w:spacing w:after="160" w:line="259" w:lineRule="auto"/>
        <w:contextualSpacing/>
        <w:rPr>
          <w:lang w:val="en-US"/>
        </w:rPr>
      </w:pPr>
      <w:del w:id="26" w:author="Peter Eade" w:date="2016-03-10T10:59:00Z">
        <w:r w:rsidRPr="00B5108E" w:rsidDel="00641E75">
          <w:rPr>
            <w:lang w:val="en-US"/>
          </w:rPr>
          <w:delText xml:space="preserve">Who are </w:delText>
        </w:r>
        <w:r w:rsidDel="00641E75">
          <w:rPr>
            <w:lang w:val="en-US"/>
          </w:rPr>
          <w:delText>potential</w:delText>
        </w:r>
        <w:r w:rsidRPr="00B5108E" w:rsidDel="00641E75">
          <w:rPr>
            <w:lang w:val="en-US"/>
          </w:rPr>
          <w:delText xml:space="preserve"> </w:delText>
        </w:r>
      </w:del>
      <w:ins w:id="27" w:author="Peter Eade" w:date="2016-03-10T10:59:00Z">
        <w:r w:rsidR="00641E75">
          <w:rPr>
            <w:lang w:val="en-US"/>
          </w:rPr>
          <w:t>S</w:t>
        </w:r>
      </w:ins>
      <w:del w:id="28" w:author="Peter Eade" w:date="2016-03-10T10:59:00Z">
        <w:r w:rsidRPr="00B5108E" w:rsidDel="00641E75">
          <w:rPr>
            <w:lang w:val="en-US"/>
          </w:rPr>
          <w:delText>s</w:delText>
        </w:r>
      </w:del>
      <w:r w:rsidRPr="00B5108E">
        <w:rPr>
          <w:lang w:val="en-US"/>
        </w:rPr>
        <w:t>takeholders</w:t>
      </w:r>
    </w:p>
    <w:p w14:paraId="57BE802B" w14:textId="3AC44A61" w:rsidR="00C84083" w:rsidRDefault="00641E75" w:rsidP="00C84083">
      <w:pPr>
        <w:spacing w:after="160" w:line="259" w:lineRule="auto"/>
        <w:ind w:left="360"/>
        <w:contextualSpacing/>
        <w:rPr>
          <w:ins w:id="29" w:author="Peter Eade" w:date="2016-03-10T11:17:00Z"/>
          <w:lang w:val="en-US"/>
        </w:rPr>
      </w:pPr>
      <w:ins w:id="30" w:author="Peter Eade" w:date="2016-03-10T10:59:00Z">
        <w:r>
          <w:rPr>
            <w:lang w:val="en-US"/>
          </w:rPr>
          <w:t>This section aims to define the re</w:t>
        </w:r>
      </w:ins>
      <w:ins w:id="31" w:author="Peter Eade" w:date="2016-03-10T11:00:00Z">
        <w:r>
          <w:rPr>
            <w:lang w:val="en-US"/>
          </w:rPr>
          <w:t xml:space="preserve">levant stakeholders and the information exchange that would be applicable for each.  </w:t>
        </w:r>
      </w:ins>
    </w:p>
    <w:p w14:paraId="5A2D9369" w14:textId="77777777" w:rsidR="00E52730" w:rsidRDefault="00E52730" w:rsidP="00C84083">
      <w:pPr>
        <w:spacing w:after="160" w:line="259" w:lineRule="auto"/>
        <w:ind w:left="360"/>
        <w:contextualSpacing/>
        <w:rPr>
          <w:ins w:id="32" w:author="Peter Eade" w:date="2016-03-10T11:17:00Z"/>
          <w:lang w:val="en-US"/>
        </w:rPr>
      </w:pPr>
    </w:p>
    <w:tbl>
      <w:tblPr>
        <w:tblStyle w:val="TableGrid"/>
        <w:tblW w:w="0" w:type="auto"/>
        <w:tblInd w:w="1080" w:type="dxa"/>
        <w:tblLook w:val="04A0" w:firstRow="1" w:lastRow="0" w:firstColumn="1" w:lastColumn="0" w:noHBand="0" w:noVBand="1"/>
      </w:tblPr>
      <w:tblGrid>
        <w:gridCol w:w="1844"/>
        <w:gridCol w:w="1012"/>
        <w:gridCol w:w="992"/>
        <w:gridCol w:w="992"/>
        <w:gridCol w:w="992"/>
        <w:gridCol w:w="992"/>
        <w:gridCol w:w="992"/>
      </w:tblGrid>
      <w:tr w:rsidR="00E52730" w14:paraId="085C62B3" w14:textId="67B465DE" w:rsidTr="00E52730">
        <w:trPr>
          <w:ins w:id="33" w:author="Peter Eade" w:date="2016-03-10T11:17:00Z"/>
        </w:trPr>
        <w:tc>
          <w:tcPr>
            <w:tcW w:w="1844" w:type="dxa"/>
          </w:tcPr>
          <w:p w14:paraId="55C26188" w14:textId="77777777" w:rsidR="00E52730" w:rsidRDefault="00E52730" w:rsidP="00E52730">
            <w:pPr>
              <w:spacing w:after="160" w:line="259" w:lineRule="auto"/>
              <w:contextualSpacing/>
              <w:rPr>
                <w:ins w:id="34" w:author="Peter Eade" w:date="2016-03-10T11:17:00Z"/>
                <w:lang w:val="en-US"/>
              </w:rPr>
            </w:pPr>
            <w:ins w:id="35" w:author="Peter Eade" w:date="2016-03-10T11:17:00Z">
              <w:r>
                <w:rPr>
                  <w:lang w:val="en-US"/>
                </w:rPr>
                <w:t>Domain</w:t>
              </w:r>
            </w:ins>
          </w:p>
        </w:tc>
        <w:tc>
          <w:tcPr>
            <w:tcW w:w="1012" w:type="dxa"/>
          </w:tcPr>
          <w:p w14:paraId="1D2491F3" w14:textId="424F612D" w:rsidR="00E52730" w:rsidRDefault="00E52730">
            <w:pPr>
              <w:spacing w:after="160" w:line="259" w:lineRule="auto"/>
              <w:contextualSpacing/>
              <w:jc w:val="center"/>
              <w:rPr>
                <w:ins w:id="36" w:author="Peter Eade" w:date="2016-03-10T11:17:00Z"/>
                <w:lang w:val="en-US"/>
              </w:rPr>
              <w:pPrChange w:id="37" w:author="Peter Eade" w:date="2016-03-10T11:19:00Z">
                <w:pPr>
                  <w:spacing w:after="160" w:line="259" w:lineRule="auto"/>
                  <w:contextualSpacing/>
                </w:pPr>
              </w:pPrChange>
            </w:pPr>
            <w:ins w:id="38" w:author="Peter Eade" w:date="2016-03-10T11:17:00Z">
              <w:r>
                <w:rPr>
                  <w:lang w:val="en-US"/>
                </w:rPr>
                <w:t>Voyage Data</w:t>
              </w:r>
            </w:ins>
          </w:p>
        </w:tc>
        <w:tc>
          <w:tcPr>
            <w:tcW w:w="992" w:type="dxa"/>
          </w:tcPr>
          <w:p w14:paraId="1EFFCE34" w14:textId="7A4FC659" w:rsidR="00E52730" w:rsidRDefault="00E52730">
            <w:pPr>
              <w:spacing w:after="160" w:line="259" w:lineRule="auto"/>
              <w:contextualSpacing/>
              <w:jc w:val="center"/>
              <w:rPr>
                <w:ins w:id="39" w:author="Peter Eade" w:date="2016-03-10T11:17:00Z"/>
                <w:lang w:val="en-US"/>
              </w:rPr>
              <w:pPrChange w:id="40" w:author="Peter Eade" w:date="2016-03-10T11:19:00Z">
                <w:pPr>
                  <w:spacing w:after="160" w:line="259" w:lineRule="auto"/>
                  <w:contextualSpacing/>
                </w:pPr>
              </w:pPrChange>
            </w:pPr>
            <w:ins w:id="41" w:author="Peter Eade" w:date="2016-03-10T11:18:00Z">
              <w:r>
                <w:rPr>
                  <w:lang w:val="en-US"/>
                </w:rPr>
                <w:t>Traffic Image</w:t>
              </w:r>
            </w:ins>
          </w:p>
        </w:tc>
        <w:tc>
          <w:tcPr>
            <w:tcW w:w="992" w:type="dxa"/>
          </w:tcPr>
          <w:p w14:paraId="569659D6" w14:textId="61793DB7" w:rsidR="00E52730" w:rsidRDefault="00E52730">
            <w:pPr>
              <w:spacing w:after="160" w:line="259" w:lineRule="auto"/>
              <w:contextualSpacing/>
              <w:jc w:val="center"/>
              <w:rPr>
                <w:ins w:id="42" w:author="Peter Eade" w:date="2016-03-10T11:17:00Z"/>
                <w:lang w:val="en-US"/>
              </w:rPr>
              <w:pPrChange w:id="43" w:author="Peter Eade" w:date="2016-03-10T11:19:00Z">
                <w:pPr>
                  <w:spacing w:after="160" w:line="259" w:lineRule="auto"/>
                  <w:contextualSpacing/>
                </w:pPr>
              </w:pPrChange>
            </w:pPr>
            <w:ins w:id="44" w:author="Peter Eade" w:date="2016-03-10T11:18:00Z">
              <w:r>
                <w:rPr>
                  <w:lang w:val="en-US"/>
                </w:rPr>
                <w:t>CCTV</w:t>
              </w:r>
            </w:ins>
          </w:p>
        </w:tc>
        <w:tc>
          <w:tcPr>
            <w:tcW w:w="992" w:type="dxa"/>
          </w:tcPr>
          <w:p w14:paraId="61014261" w14:textId="03417937" w:rsidR="00E52730" w:rsidRDefault="00E52730">
            <w:pPr>
              <w:spacing w:after="160" w:line="259" w:lineRule="auto"/>
              <w:contextualSpacing/>
              <w:jc w:val="center"/>
              <w:rPr>
                <w:ins w:id="45" w:author="Peter Eade" w:date="2016-03-10T11:17:00Z"/>
                <w:lang w:val="en-US"/>
              </w:rPr>
              <w:pPrChange w:id="46" w:author="Peter Eade" w:date="2016-03-10T11:19:00Z">
                <w:pPr>
                  <w:spacing w:after="160" w:line="259" w:lineRule="auto"/>
                  <w:contextualSpacing/>
                </w:pPr>
              </w:pPrChange>
            </w:pPr>
            <w:proofErr w:type="spellStart"/>
            <w:ins w:id="47" w:author="Peter Eade" w:date="2016-03-10T11:18:00Z">
              <w:r>
                <w:rPr>
                  <w:lang w:val="en-US"/>
                </w:rPr>
                <w:t>Metoc</w:t>
              </w:r>
            </w:ins>
            <w:proofErr w:type="spellEnd"/>
          </w:p>
        </w:tc>
        <w:tc>
          <w:tcPr>
            <w:tcW w:w="992" w:type="dxa"/>
          </w:tcPr>
          <w:p w14:paraId="4398D106" w14:textId="41FB8C44" w:rsidR="00E52730" w:rsidRDefault="00AF70DA">
            <w:pPr>
              <w:spacing w:after="160" w:line="259" w:lineRule="auto"/>
              <w:contextualSpacing/>
              <w:jc w:val="center"/>
              <w:rPr>
                <w:ins w:id="48" w:author="Peter Eade" w:date="2016-03-10T11:18:00Z"/>
                <w:lang w:val="en-US"/>
              </w:rPr>
              <w:pPrChange w:id="49" w:author="Peter Eade" w:date="2016-03-10T11:19:00Z">
                <w:pPr>
                  <w:spacing w:after="160" w:line="259" w:lineRule="auto"/>
                  <w:contextualSpacing/>
                </w:pPr>
              </w:pPrChange>
            </w:pPr>
            <w:proofErr w:type="spellStart"/>
            <w:ins w:id="50" w:author="Peter Eade" w:date="2016-03-10T11:23:00Z">
              <w:r>
                <w:rPr>
                  <w:lang w:val="en-US"/>
                </w:rPr>
                <w:t>Comms</w:t>
              </w:r>
            </w:ins>
            <w:proofErr w:type="spellEnd"/>
          </w:p>
        </w:tc>
        <w:tc>
          <w:tcPr>
            <w:tcW w:w="992" w:type="dxa"/>
          </w:tcPr>
          <w:p w14:paraId="0EB4E765" w14:textId="77777777" w:rsidR="00E52730" w:rsidRDefault="00E52730">
            <w:pPr>
              <w:spacing w:after="160" w:line="259" w:lineRule="auto"/>
              <w:contextualSpacing/>
              <w:jc w:val="center"/>
              <w:rPr>
                <w:ins w:id="51" w:author="Peter Eade" w:date="2016-03-10T11:18:00Z"/>
                <w:lang w:val="en-US"/>
              </w:rPr>
              <w:pPrChange w:id="52" w:author="Peter Eade" w:date="2016-03-10T11:19:00Z">
                <w:pPr>
                  <w:spacing w:after="160" w:line="259" w:lineRule="auto"/>
                  <w:contextualSpacing/>
                </w:pPr>
              </w:pPrChange>
            </w:pPr>
          </w:p>
        </w:tc>
      </w:tr>
      <w:tr w:rsidR="00E52730" w14:paraId="62F0AAC8" w14:textId="4D1DB6D4" w:rsidTr="00E52730">
        <w:trPr>
          <w:ins w:id="53" w:author="Peter Eade" w:date="2016-03-10T11:17:00Z"/>
        </w:trPr>
        <w:tc>
          <w:tcPr>
            <w:tcW w:w="1844" w:type="dxa"/>
          </w:tcPr>
          <w:p w14:paraId="5B43303D" w14:textId="77777777" w:rsidR="00E52730" w:rsidRDefault="00E52730" w:rsidP="00E52730">
            <w:pPr>
              <w:spacing w:after="160" w:line="259" w:lineRule="auto"/>
              <w:contextualSpacing/>
              <w:rPr>
                <w:ins w:id="54" w:author="Peter Eade" w:date="2016-03-10T11:17:00Z"/>
                <w:lang w:val="en-US"/>
              </w:rPr>
            </w:pPr>
            <w:ins w:id="55" w:author="Peter Eade" w:date="2016-03-10T11:17:00Z">
              <w:r>
                <w:rPr>
                  <w:lang w:val="en-US"/>
                </w:rPr>
                <w:t>Other VTS</w:t>
              </w:r>
            </w:ins>
          </w:p>
        </w:tc>
        <w:tc>
          <w:tcPr>
            <w:tcW w:w="1012" w:type="dxa"/>
          </w:tcPr>
          <w:p w14:paraId="3B9E6B61" w14:textId="41639DFF" w:rsidR="00E52730" w:rsidRDefault="00AF70DA">
            <w:pPr>
              <w:spacing w:after="160" w:line="259" w:lineRule="auto"/>
              <w:contextualSpacing/>
              <w:jc w:val="center"/>
              <w:rPr>
                <w:ins w:id="56" w:author="Peter Eade" w:date="2016-03-10T11:17:00Z"/>
                <w:lang w:val="en-US"/>
              </w:rPr>
              <w:pPrChange w:id="57" w:author="Peter Eade" w:date="2016-03-10T11:19:00Z">
                <w:pPr>
                  <w:spacing w:after="160" w:line="259" w:lineRule="auto"/>
                  <w:contextualSpacing/>
                </w:pPr>
              </w:pPrChange>
            </w:pPr>
            <w:ins w:id="58" w:author="Peter Eade" w:date="2016-03-10T11:20:00Z">
              <w:r>
                <w:rPr>
                  <w:lang w:val="en-US"/>
                </w:rPr>
                <w:t>x</w:t>
              </w:r>
            </w:ins>
          </w:p>
        </w:tc>
        <w:tc>
          <w:tcPr>
            <w:tcW w:w="992" w:type="dxa"/>
          </w:tcPr>
          <w:p w14:paraId="478A2C33" w14:textId="25B12A30" w:rsidR="00E52730" w:rsidRDefault="00AF70DA">
            <w:pPr>
              <w:spacing w:after="160" w:line="259" w:lineRule="auto"/>
              <w:contextualSpacing/>
              <w:jc w:val="center"/>
              <w:rPr>
                <w:ins w:id="59" w:author="Peter Eade" w:date="2016-03-10T11:17:00Z"/>
                <w:lang w:val="en-US"/>
              </w:rPr>
              <w:pPrChange w:id="60" w:author="Peter Eade" w:date="2016-03-10T11:19:00Z">
                <w:pPr>
                  <w:spacing w:after="160" w:line="259" w:lineRule="auto"/>
                  <w:contextualSpacing/>
                </w:pPr>
              </w:pPrChange>
            </w:pPr>
            <w:ins w:id="61" w:author="Peter Eade" w:date="2016-03-10T11:20:00Z">
              <w:r>
                <w:rPr>
                  <w:lang w:val="en-US"/>
                </w:rPr>
                <w:t>x</w:t>
              </w:r>
            </w:ins>
          </w:p>
        </w:tc>
        <w:tc>
          <w:tcPr>
            <w:tcW w:w="992" w:type="dxa"/>
          </w:tcPr>
          <w:p w14:paraId="1ACE70B4" w14:textId="18AC3228" w:rsidR="00E52730" w:rsidRDefault="00AF70DA">
            <w:pPr>
              <w:spacing w:after="160" w:line="259" w:lineRule="auto"/>
              <w:contextualSpacing/>
              <w:jc w:val="center"/>
              <w:rPr>
                <w:ins w:id="62" w:author="Peter Eade" w:date="2016-03-10T11:17:00Z"/>
                <w:lang w:val="en-US"/>
              </w:rPr>
              <w:pPrChange w:id="63" w:author="Peter Eade" w:date="2016-03-10T11:19:00Z">
                <w:pPr>
                  <w:spacing w:after="160" w:line="259" w:lineRule="auto"/>
                  <w:contextualSpacing/>
                </w:pPr>
              </w:pPrChange>
            </w:pPr>
            <w:ins w:id="64" w:author="Peter Eade" w:date="2016-03-10T11:20:00Z">
              <w:r>
                <w:rPr>
                  <w:lang w:val="en-US"/>
                </w:rPr>
                <w:t>x</w:t>
              </w:r>
            </w:ins>
          </w:p>
        </w:tc>
        <w:tc>
          <w:tcPr>
            <w:tcW w:w="992" w:type="dxa"/>
          </w:tcPr>
          <w:p w14:paraId="7CC66A80" w14:textId="210CDD48" w:rsidR="00E52730" w:rsidRDefault="00AF70DA">
            <w:pPr>
              <w:spacing w:after="160" w:line="259" w:lineRule="auto"/>
              <w:contextualSpacing/>
              <w:jc w:val="center"/>
              <w:rPr>
                <w:ins w:id="65" w:author="Peter Eade" w:date="2016-03-10T11:17:00Z"/>
                <w:lang w:val="en-US"/>
              </w:rPr>
              <w:pPrChange w:id="66" w:author="Peter Eade" w:date="2016-03-10T11:19:00Z">
                <w:pPr>
                  <w:spacing w:after="160" w:line="259" w:lineRule="auto"/>
                  <w:contextualSpacing/>
                </w:pPr>
              </w:pPrChange>
            </w:pPr>
            <w:ins w:id="67" w:author="Peter Eade" w:date="2016-03-10T11:20:00Z">
              <w:r>
                <w:rPr>
                  <w:lang w:val="en-US"/>
                </w:rPr>
                <w:t>x</w:t>
              </w:r>
            </w:ins>
          </w:p>
        </w:tc>
        <w:tc>
          <w:tcPr>
            <w:tcW w:w="992" w:type="dxa"/>
          </w:tcPr>
          <w:p w14:paraId="4E6AE3C3" w14:textId="0591E834" w:rsidR="00E52730" w:rsidRDefault="00AF70DA">
            <w:pPr>
              <w:spacing w:after="160" w:line="259" w:lineRule="auto"/>
              <w:contextualSpacing/>
              <w:jc w:val="center"/>
              <w:rPr>
                <w:ins w:id="68" w:author="Peter Eade" w:date="2016-03-10T11:18:00Z"/>
                <w:lang w:val="en-US"/>
              </w:rPr>
              <w:pPrChange w:id="69" w:author="Peter Eade" w:date="2016-03-10T11:19:00Z">
                <w:pPr>
                  <w:spacing w:after="160" w:line="259" w:lineRule="auto"/>
                  <w:contextualSpacing/>
                </w:pPr>
              </w:pPrChange>
            </w:pPr>
            <w:ins w:id="70" w:author="Peter Eade" w:date="2016-03-10T11:20:00Z">
              <w:r>
                <w:rPr>
                  <w:lang w:val="en-US"/>
                </w:rPr>
                <w:t>x</w:t>
              </w:r>
            </w:ins>
          </w:p>
        </w:tc>
        <w:tc>
          <w:tcPr>
            <w:tcW w:w="992" w:type="dxa"/>
          </w:tcPr>
          <w:p w14:paraId="07FBB225" w14:textId="77777777" w:rsidR="00E52730" w:rsidRDefault="00E52730">
            <w:pPr>
              <w:spacing w:after="160" w:line="259" w:lineRule="auto"/>
              <w:contextualSpacing/>
              <w:jc w:val="center"/>
              <w:rPr>
                <w:ins w:id="71" w:author="Peter Eade" w:date="2016-03-10T11:18:00Z"/>
                <w:lang w:val="en-US"/>
              </w:rPr>
              <w:pPrChange w:id="72" w:author="Peter Eade" w:date="2016-03-10T11:19:00Z">
                <w:pPr>
                  <w:spacing w:after="160" w:line="259" w:lineRule="auto"/>
                  <w:contextualSpacing/>
                </w:pPr>
              </w:pPrChange>
            </w:pPr>
          </w:p>
        </w:tc>
      </w:tr>
      <w:tr w:rsidR="00E52730" w14:paraId="27033DA0" w14:textId="5DEDE1B9" w:rsidTr="00E52730">
        <w:trPr>
          <w:ins w:id="73" w:author="Peter Eade" w:date="2016-03-10T11:17:00Z"/>
        </w:trPr>
        <w:tc>
          <w:tcPr>
            <w:tcW w:w="1844" w:type="dxa"/>
          </w:tcPr>
          <w:p w14:paraId="45D4A547" w14:textId="77777777" w:rsidR="00E52730" w:rsidRDefault="00E52730" w:rsidP="00E52730">
            <w:pPr>
              <w:spacing w:after="160" w:line="259" w:lineRule="auto"/>
              <w:contextualSpacing/>
              <w:rPr>
                <w:ins w:id="74" w:author="Peter Eade" w:date="2016-03-10T11:17:00Z"/>
                <w:lang w:val="en-US"/>
              </w:rPr>
            </w:pPr>
            <w:ins w:id="75" w:author="Peter Eade" w:date="2016-03-10T11:17:00Z">
              <w:r>
                <w:rPr>
                  <w:lang w:val="en-US"/>
                </w:rPr>
                <w:t>Security</w:t>
              </w:r>
            </w:ins>
          </w:p>
        </w:tc>
        <w:tc>
          <w:tcPr>
            <w:tcW w:w="1012" w:type="dxa"/>
          </w:tcPr>
          <w:p w14:paraId="09D580D8" w14:textId="2FAA4B05" w:rsidR="00E52730" w:rsidRDefault="00AF70DA">
            <w:pPr>
              <w:spacing w:after="160" w:line="259" w:lineRule="auto"/>
              <w:contextualSpacing/>
              <w:jc w:val="center"/>
              <w:rPr>
                <w:ins w:id="76" w:author="Peter Eade" w:date="2016-03-10T11:17:00Z"/>
                <w:lang w:val="en-US"/>
              </w:rPr>
              <w:pPrChange w:id="77" w:author="Peter Eade" w:date="2016-03-10T11:19:00Z">
                <w:pPr>
                  <w:spacing w:after="160" w:line="259" w:lineRule="auto"/>
                  <w:contextualSpacing/>
                </w:pPr>
              </w:pPrChange>
            </w:pPr>
            <w:ins w:id="78" w:author="Peter Eade" w:date="2016-03-10T11:19:00Z">
              <w:r>
                <w:rPr>
                  <w:lang w:val="en-US"/>
                </w:rPr>
                <w:t>x</w:t>
              </w:r>
            </w:ins>
          </w:p>
        </w:tc>
        <w:tc>
          <w:tcPr>
            <w:tcW w:w="992" w:type="dxa"/>
          </w:tcPr>
          <w:p w14:paraId="5EBC8F18" w14:textId="330CD3DC" w:rsidR="00E52730" w:rsidRDefault="00AF70DA">
            <w:pPr>
              <w:spacing w:after="160" w:line="259" w:lineRule="auto"/>
              <w:contextualSpacing/>
              <w:jc w:val="center"/>
              <w:rPr>
                <w:ins w:id="79" w:author="Peter Eade" w:date="2016-03-10T11:17:00Z"/>
                <w:lang w:val="en-US"/>
              </w:rPr>
              <w:pPrChange w:id="80" w:author="Peter Eade" w:date="2016-03-10T11:19:00Z">
                <w:pPr>
                  <w:spacing w:after="160" w:line="259" w:lineRule="auto"/>
                  <w:contextualSpacing/>
                </w:pPr>
              </w:pPrChange>
            </w:pPr>
            <w:ins w:id="81" w:author="Peter Eade" w:date="2016-03-10T11:19:00Z">
              <w:r>
                <w:rPr>
                  <w:lang w:val="en-US"/>
                </w:rPr>
                <w:t>x</w:t>
              </w:r>
            </w:ins>
          </w:p>
        </w:tc>
        <w:tc>
          <w:tcPr>
            <w:tcW w:w="992" w:type="dxa"/>
          </w:tcPr>
          <w:p w14:paraId="02CA8781" w14:textId="0E287EFC" w:rsidR="00E52730" w:rsidRDefault="00AF70DA">
            <w:pPr>
              <w:spacing w:after="160" w:line="259" w:lineRule="auto"/>
              <w:contextualSpacing/>
              <w:jc w:val="center"/>
              <w:rPr>
                <w:ins w:id="82" w:author="Peter Eade" w:date="2016-03-10T11:17:00Z"/>
                <w:lang w:val="en-US"/>
              </w:rPr>
              <w:pPrChange w:id="83" w:author="Peter Eade" w:date="2016-03-10T11:19:00Z">
                <w:pPr>
                  <w:spacing w:after="160" w:line="259" w:lineRule="auto"/>
                  <w:contextualSpacing/>
                </w:pPr>
              </w:pPrChange>
            </w:pPr>
            <w:ins w:id="84" w:author="Peter Eade" w:date="2016-03-10T11:19:00Z">
              <w:r>
                <w:rPr>
                  <w:lang w:val="en-US"/>
                </w:rPr>
                <w:t>x</w:t>
              </w:r>
            </w:ins>
          </w:p>
        </w:tc>
        <w:tc>
          <w:tcPr>
            <w:tcW w:w="992" w:type="dxa"/>
          </w:tcPr>
          <w:p w14:paraId="2EBD160A" w14:textId="3A71C3D9" w:rsidR="00E52730" w:rsidRDefault="00E52730">
            <w:pPr>
              <w:spacing w:after="160" w:line="259" w:lineRule="auto"/>
              <w:contextualSpacing/>
              <w:jc w:val="center"/>
              <w:rPr>
                <w:ins w:id="85" w:author="Peter Eade" w:date="2016-03-10T11:17:00Z"/>
                <w:lang w:val="en-US"/>
              </w:rPr>
              <w:pPrChange w:id="86" w:author="Peter Eade" w:date="2016-03-10T11:19:00Z">
                <w:pPr>
                  <w:spacing w:after="160" w:line="259" w:lineRule="auto"/>
                  <w:contextualSpacing/>
                </w:pPr>
              </w:pPrChange>
            </w:pPr>
          </w:p>
        </w:tc>
        <w:tc>
          <w:tcPr>
            <w:tcW w:w="992" w:type="dxa"/>
          </w:tcPr>
          <w:p w14:paraId="12EECF3F" w14:textId="0439E7DB" w:rsidR="00E52730" w:rsidRDefault="00AF70DA">
            <w:pPr>
              <w:spacing w:after="160" w:line="259" w:lineRule="auto"/>
              <w:contextualSpacing/>
              <w:jc w:val="center"/>
              <w:rPr>
                <w:ins w:id="87" w:author="Peter Eade" w:date="2016-03-10T11:18:00Z"/>
                <w:lang w:val="en-US"/>
              </w:rPr>
              <w:pPrChange w:id="88" w:author="Peter Eade" w:date="2016-03-10T11:19:00Z">
                <w:pPr>
                  <w:spacing w:after="160" w:line="259" w:lineRule="auto"/>
                  <w:contextualSpacing/>
                </w:pPr>
              </w:pPrChange>
            </w:pPr>
            <w:ins w:id="89" w:author="Peter Eade" w:date="2016-03-10T11:19:00Z">
              <w:r>
                <w:rPr>
                  <w:lang w:val="en-US"/>
                </w:rPr>
                <w:t>x</w:t>
              </w:r>
            </w:ins>
          </w:p>
        </w:tc>
        <w:tc>
          <w:tcPr>
            <w:tcW w:w="992" w:type="dxa"/>
          </w:tcPr>
          <w:p w14:paraId="09F95D76" w14:textId="77777777" w:rsidR="00E52730" w:rsidRDefault="00E52730">
            <w:pPr>
              <w:spacing w:after="160" w:line="259" w:lineRule="auto"/>
              <w:contextualSpacing/>
              <w:jc w:val="center"/>
              <w:rPr>
                <w:ins w:id="90" w:author="Peter Eade" w:date="2016-03-10T11:18:00Z"/>
                <w:lang w:val="en-US"/>
              </w:rPr>
              <w:pPrChange w:id="91" w:author="Peter Eade" w:date="2016-03-10T11:19:00Z">
                <w:pPr>
                  <w:spacing w:after="160" w:line="259" w:lineRule="auto"/>
                  <w:contextualSpacing/>
                </w:pPr>
              </w:pPrChange>
            </w:pPr>
          </w:p>
        </w:tc>
      </w:tr>
      <w:tr w:rsidR="00E52730" w14:paraId="604DFDD5" w14:textId="3E8336E2" w:rsidTr="00E52730">
        <w:trPr>
          <w:ins w:id="92" w:author="Peter Eade" w:date="2016-03-10T11:17:00Z"/>
        </w:trPr>
        <w:tc>
          <w:tcPr>
            <w:tcW w:w="1844" w:type="dxa"/>
          </w:tcPr>
          <w:p w14:paraId="425FF240" w14:textId="77777777" w:rsidR="00E52730" w:rsidRDefault="00E52730" w:rsidP="00E52730">
            <w:pPr>
              <w:spacing w:after="160" w:line="259" w:lineRule="auto"/>
              <w:contextualSpacing/>
              <w:rPr>
                <w:ins w:id="93" w:author="Peter Eade" w:date="2016-03-10T11:17:00Z"/>
                <w:lang w:val="en-US"/>
              </w:rPr>
            </w:pPr>
            <w:ins w:id="94" w:author="Peter Eade" w:date="2016-03-10T11:17:00Z">
              <w:r>
                <w:rPr>
                  <w:lang w:val="en-US"/>
                </w:rPr>
                <w:t>SAR</w:t>
              </w:r>
            </w:ins>
          </w:p>
        </w:tc>
        <w:tc>
          <w:tcPr>
            <w:tcW w:w="1012" w:type="dxa"/>
          </w:tcPr>
          <w:p w14:paraId="75DD53E5" w14:textId="429C37C7" w:rsidR="00E52730" w:rsidRDefault="00AF70DA">
            <w:pPr>
              <w:spacing w:after="160" w:line="259" w:lineRule="auto"/>
              <w:contextualSpacing/>
              <w:jc w:val="center"/>
              <w:rPr>
                <w:ins w:id="95" w:author="Peter Eade" w:date="2016-03-10T11:17:00Z"/>
                <w:lang w:val="en-US"/>
              </w:rPr>
              <w:pPrChange w:id="96" w:author="Peter Eade" w:date="2016-03-10T11:19:00Z">
                <w:pPr>
                  <w:spacing w:after="160" w:line="259" w:lineRule="auto"/>
                  <w:contextualSpacing/>
                </w:pPr>
              </w:pPrChange>
            </w:pPr>
            <w:ins w:id="97" w:author="Peter Eade" w:date="2016-03-10T11:19:00Z">
              <w:r>
                <w:rPr>
                  <w:lang w:val="en-US"/>
                </w:rPr>
                <w:t>x</w:t>
              </w:r>
            </w:ins>
          </w:p>
        </w:tc>
        <w:tc>
          <w:tcPr>
            <w:tcW w:w="992" w:type="dxa"/>
          </w:tcPr>
          <w:p w14:paraId="46E85F71" w14:textId="7E14A9E7" w:rsidR="00E52730" w:rsidRDefault="00AF70DA">
            <w:pPr>
              <w:spacing w:after="160" w:line="259" w:lineRule="auto"/>
              <w:contextualSpacing/>
              <w:jc w:val="center"/>
              <w:rPr>
                <w:ins w:id="98" w:author="Peter Eade" w:date="2016-03-10T11:17:00Z"/>
                <w:lang w:val="en-US"/>
              </w:rPr>
              <w:pPrChange w:id="99" w:author="Peter Eade" w:date="2016-03-10T11:19:00Z">
                <w:pPr>
                  <w:spacing w:after="160" w:line="259" w:lineRule="auto"/>
                  <w:contextualSpacing/>
                </w:pPr>
              </w:pPrChange>
            </w:pPr>
            <w:ins w:id="100" w:author="Peter Eade" w:date="2016-03-10T11:19:00Z">
              <w:r>
                <w:rPr>
                  <w:lang w:val="en-US"/>
                </w:rPr>
                <w:t>x</w:t>
              </w:r>
            </w:ins>
          </w:p>
        </w:tc>
        <w:tc>
          <w:tcPr>
            <w:tcW w:w="992" w:type="dxa"/>
          </w:tcPr>
          <w:p w14:paraId="5BA25794" w14:textId="1CE9D784" w:rsidR="00E52730" w:rsidRDefault="00E52730">
            <w:pPr>
              <w:spacing w:after="160" w:line="259" w:lineRule="auto"/>
              <w:contextualSpacing/>
              <w:jc w:val="center"/>
              <w:rPr>
                <w:ins w:id="101" w:author="Peter Eade" w:date="2016-03-10T11:17:00Z"/>
                <w:lang w:val="en-US"/>
              </w:rPr>
              <w:pPrChange w:id="102" w:author="Peter Eade" w:date="2016-03-10T11:19:00Z">
                <w:pPr>
                  <w:spacing w:after="160" w:line="259" w:lineRule="auto"/>
                  <w:contextualSpacing/>
                </w:pPr>
              </w:pPrChange>
            </w:pPr>
          </w:p>
        </w:tc>
        <w:tc>
          <w:tcPr>
            <w:tcW w:w="992" w:type="dxa"/>
          </w:tcPr>
          <w:p w14:paraId="7E06A752" w14:textId="79C6F03C" w:rsidR="00E52730" w:rsidRDefault="00AF70DA">
            <w:pPr>
              <w:spacing w:after="160" w:line="259" w:lineRule="auto"/>
              <w:contextualSpacing/>
              <w:jc w:val="center"/>
              <w:rPr>
                <w:ins w:id="103" w:author="Peter Eade" w:date="2016-03-10T11:17:00Z"/>
                <w:lang w:val="en-US"/>
              </w:rPr>
              <w:pPrChange w:id="104" w:author="Peter Eade" w:date="2016-03-10T11:19:00Z">
                <w:pPr>
                  <w:spacing w:after="160" w:line="259" w:lineRule="auto"/>
                  <w:contextualSpacing/>
                </w:pPr>
              </w:pPrChange>
            </w:pPr>
            <w:ins w:id="105" w:author="Peter Eade" w:date="2016-03-10T11:19:00Z">
              <w:r>
                <w:rPr>
                  <w:lang w:val="en-US"/>
                </w:rPr>
                <w:t>x</w:t>
              </w:r>
            </w:ins>
          </w:p>
        </w:tc>
        <w:tc>
          <w:tcPr>
            <w:tcW w:w="992" w:type="dxa"/>
          </w:tcPr>
          <w:p w14:paraId="580265C4" w14:textId="4985CC96" w:rsidR="00E52730" w:rsidRDefault="00AF70DA">
            <w:pPr>
              <w:spacing w:after="160" w:line="259" w:lineRule="auto"/>
              <w:contextualSpacing/>
              <w:jc w:val="center"/>
              <w:rPr>
                <w:ins w:id="106" w:author="Peter Eade" w:date="2016-03-10T11:18:00Z"/>
                <w:lang w:val="en-US"/>
              </w:rPr>
              <w:pPrChange w:id="107" w:author="Peter Eade" w:date="2016-03-10T11:19:00Z">
                <w:pPr>
                  <w:spacing w:after="160" w:line="259" w:lineRule="auto"/>
                  <w:contextualSpacing/>
                </w:pPr>
              </w:pPrChange>
            </w:pPr>
            <w:ins w:id="108" w:author="Peter Eade" w:date="2016-03-10T11:21:00Z">
              <w:r>
                <w:rPr>
                  <w:lang w:val="en-US"/>
                </w:rPr>
                <w:t>x</w:t>
              </w:r>
            </w:ins>
          </w:p>
        </w:tc>
        <w:tc>
          <w:tcPr>
            <w:tcW w:w="992" w:type="dxa"/>
          </w:tcPr>
          <w:p w14:paraId="4ADD4CB9" w14:textId="77777777" w:rsidR="00E52730" w:rsidRDefault="00E52730">
            <w:pPr>
              <w:spacing w:after="160" w:line="259" w:lineRule="auto"/>
              <w:contextualSpacing/>
              <w:jc w:val="center"/>
              <w:rPr>
                <w:ins w:id="109" w:author="Peter Eade" w:date="2016-03-10T11:18:00Z"/>
                <w:lang w:val="en-US"/>
              </w:rPr>
              <w:pPrChange w:id="110" w:author="Peter Eade" w:date="2016-03-10T11:19:00Z">
                <w:pPr>
                  <w:spacing w:after="160" w:line="259" w:lineRule="auto"/>
                  <w:contextualSpacing/>
                </w:pPr>
              </w:pPrChange>
            </w:pPr>
          </w:p>
        </w:tc>
      </w:tr>
      <w:tr w:rsidR="00E52730" w14:paraId="1E6B2A2F" w14:textId="26D54022" w:rsidTr="00E52730">
        <w:trPr>
          <w:ins w:id="111" w:author="Peter Eade" w:date="2016-03-10T11:17:00Z"/>
        </w:trPr>
        <w:tc>
          <w:tcPr>
            <w:tcW w:w="1844" w:type="dxa"/>
          </w:tcPr>
          <w:p w14:paraId="2B0FB6C3" w14:textId="77777777" w:rsidR="00E52730" w:rsidRDefault="00E52730" w:rsidP="00E52730">
            <w:pPr>
              <w:spacing w:after="160" w:line="259" w:lineRule="auto"/>
              <w:contextualSpacing/>
              <w:rPr>
                <w:ins w:id="112" w:author="Peter Eade" w:date="2016-03-10T11:17:00Z"/>
                <w:lang w:val="en-US"/>
              </w:rPr>
            </w:pPr>
            <w:ins w:id="113" w:author="Peter Eade" w:date="2016-03-10T11:17:00Z">
              <w:r>
                <w:rPr>
                  <w:lang w:val="en-US"/>
                </w:rPr>
                <w:t>Defense</w:t>
              </w:r>
            </w:ins>
          </w:p>
        </w:tc>
        <w:tc>
          <w:tcPr>
            <w:tcW w:w="1012" w:type="dxa"/>
          </w:tcPr>
          <w:p w14:paraId="14E31D47" w14:textId="5FFB2E99" w:rsidR="00E52730" w:rsidRDefault="00AF70DA">
            <w:pPr>
              <w:spacing w:after="160" w:line="259" w:lineRule="auto"/>
              <w:contextualSpacing/>
              <w:jc w:val="center"/>
              <w:rPr>
                <w:ins w:id="114" w:author="Peter Eade" w:date="2016-03-10T11:17:00Z"/>
                <w:lang w:val="en-US"/>
              </w:rPr>
              <w:pPrChange w:id="115" w:author="Peter Eade" w:date="2016-03-10T11:19:00Z">
                <w:pPr>
                  <w:spacing w:after="160" w:line="259" w:lineRule="auto"/>
                  <w:contextualSpacing/>
                </w:pPr>
              </w:pPrChange>
            </w:pPr>
            <w:ins w:id="116" w:author="Peter Eade" w:date="2016-03-10T11:19:00Z">
              <w:r>
                <w:rPr>
                  <w:lang w:val="en-US"/>
                </w:rPr>
                <w:t>x</w:t>
              </w:r>
            </w:ins>
          </w:p>
        </w:tc>
        <w:tc>
          <w:tcPr>
            <w:tcW w:w="992" w:type="dxa"/>
          </w:tcPr>
          <w:p w14:paraId="67E6D660" w14:textId="423786B6" w:rsidR="00E52730" w:rsidRDefault="00AF70DA">
            <w:pPr>
              <w:spacing w:after="160" w:line="259" w:lineRule="auto"/>
              <w:contextualSpacing/>
              <w:jc w:val="center"/>
              <w:rPr>
                <w:ins w:id="117" w:author="Peter Eade" w:date="2016-03-10T11:17:00Z"/>
                <w:lang w:val="en-US"/>
              </w:rPr>
              <w:pPrChange w:id="118" w:author="Peter Eade" w:date="2016-03-10T11:19:00Z">
                <w:pPr>
                  <w:spacing w:after="160" w:line="259" w:lineRule="auto"/>
                  <w:contextualSpacing/>
                </w:pPr>
              </w:pPrChange>
            </w:pPr>
            <w:ins w:id="119" w:author="Peter Eade" w:date="2016-03-10T11:19:00Z">
              <w:r>
                <w:rPr>
                  <w:lang w:val="en-US"/>
                </w:rPr>
                <w:t>x</w:t>
              </w:r>
            </w:ins>
          </w:p>
        </w:tc>
        <w:tc>
          <w:tcPr>
            <w:tcW w:w="992" w:type="dxa"/>
          </w:tcPr>
          <w:p w14:paraId="1DBB19D0" w14:textId="6737D9DE" w:rsidR="00E52730" w:rsidRDefault="00AF70DA">
            <w:pPr>
              <w:spacing w:after="160" w:line="259" w:lineRule="auto"/>
              <w:contextualSpacing/>
              <w:jc w:val="center"/>
              <w:rPr>
                <w:ins w:id="120" w:author="Peter Eade" w:date="2016-03-10T11:17:00Z"/>
                <w:lang w:val="en-US"/>
              </w:rPr>
              <w:pPrChange w:id="121" w:author="Peter Eade" w:date="2016-03-10T11:19:00Z">
                <w:pPr>
                  <w:spacing w:after="160" w:line="259" w:lineRule="auto"/>
                  <w:contextualSpacing/>
                </w:pPr>
              </w:pPrChange>
            </w:pPr>
            <w:ins w:id="122" w:author="Peter Eade" w:date="2016-03-10T11:19:00Z">
              <w:r>
                <w:rPr>
                  <w:lang w:val="en-US"/>
                </w:rPr>
                <w:t>x</w:t>
              </w:r>
            </w:ins>
          </w:p>
        </w:tc>
        <w:tc>
          <w:tcPr>
            <w:tcW w:w="992" w:type="dxa"/>
          </w:tcPr>
          <w:p w14:paraId="2DD9FA7C" w14:textId="77777777" w:rsidR="00E52730" w:rsidRDefault="00E52730">
            <w:pPr>
              <w:spacing w:after="160" w:line="259" w:lineRule="auto"/>
              <w:contextualSpacing/>
              <w:jc w:val="center"/>
              <w:rPr>
                <w:ins w:id="123" w:author="Peter Eade" w:date="2016-03-10T11:17:00Z"/>
                <w:lang w:val="en-US"/>
              </w:rPr>
              <w:pPrChange w:id="124" w:author="Peter Eade" w:date="2016-03-10T11:19:00Z">
                <w:pPr>
                  <w:spacing w:after="160" w:line="259" w:lineRule="auto"/>
                  <w:contextualSpacing/>
                </w:pPr>
              </w:pPrChange>
            </w:pPr>
          </w:p>
        </w:tc>
        <w:tc>
          <w:tcPr>
            <w:tcW w:w="992" w:type="dxa"/>
          </w:tcPr>
          <w:p w14:paraId="7B7AC98E" w14:textId="77777777" w:rsidR="00E52730" w:rsidRDefault="00E52730">
            <w:pPr>
              <w:spacing w:after="160" w:line="259" w:lineRule="auto"/>
              <w:contextualSpacing/>
              <w:jc w:val="center"/>
              <w:rPr>
                <w:ins w:id="125" w:author="Peter Eade" w:date="2016-03-10T11:18:00Z"/>
                <w:lang w:val="en-US"/>
              </w:rPr>
              <w:pPrChange w:id="126" w:author="Peter Eade" w:date="2016-03-10T11:19:00Z">
                <w:pPr>
                  <w:spacing w:after="160" w:line="259" w:lineRule="auto"/>
                  <w:contextualSpacing/>
                </w:pPr>
              </w:pPrChange>
            </w:pPr>
          </w:p>
        </w:tc>
        <w:tc>
          <w:tcPr>
            <w:tcW w:w="992" w:type="dxa"/>
          </w:tcPr>
          <w:p w14:paraId="5E0A138B" w14:textId="77777777" w:rsidR="00E52730" w:rsidRDefault="00E52730">
            <w:pPr>
              <w:spacing w:after="160" w:line="259" w:lineRule="auto"/>
              <w:contextualSpacing/>
              <w:jc w:val="center"/>
              <w:rPr>
                <w:ins w:id="127" w:author="Peter Eade" w:date="2016-03-10T11:18:00Z"/>
                <w:lang w:val="en-US"/>
              </w:rPr>
              <w:pPrChange w:id="128" w:author="Peter Eade" w:date="2016-03-10T11:19:00Z">
                <w:pPr>
                  <w:spacing w:after="160" w:line="259" w:lineRule="auto"/>
                  <w:contextualSpacing/>
                </w:pPr>
              </w:pPrChange>
            </w:pPr>
          </w:p>
        </w:tc>
      </w:tr>
      <w:tr w:rsidR="00E52730" w14:paraId="35645F9D" w14:textId="439CA85E" w:rsidTr="00E52730">
        <w:trPr>
          <w:ins w:id="129" w:author="Peter Eade" w:date="2016-03-10T11:17:00Z"/>
        </w:trPr>
        <w:tc>
          <w:tcPr>
            <w:tcW w:w="1844" w:type="dxa"/>
          </w:tcPr>
          <w:p w14:paraId="103E1D53" w14:textId="77777777" w:rsidR="00E52730" w:rsidRDefault="00E52730" w:rsidP="00E52730">
            <w:pPr>
              <w:spacing w:after="160" w:line="259" w:lineRule="auto"/>
              <w:contextualSpacing/>
              <w:rPr>
                <w:ins w:id="130" w:author="Peter Eade" w:date="2016-03-10T11:17:00Z"/>
                <w:lang w:val="en-US"/>
              </w:rPr>
            </w:pPr>
            <w:ins w:id="131" w:author="Peter Eade" w:date="2016-03-10T11:17:00Z">
              <w:r>
                <w:rPr>
                  <w:lang w:val="en-US"/>
                </w:rPr>
                <w:t>Environmental</w:t>
              </w:r>
            </w:ins>
          </w:p>
        </w:tc>
        <w:tc>
          <w:tcPr>
            <w:tcW w:w="1012" w:type="dxa"/>
          </w:tcPr>
          <w:p w14:paraId="39F7C13C" w14:textId="3C8079A0" w:rsidR="00E52730" w:rsidRDefault="00AF70DA">
            <w:pPr>
              <w:spacing w:after="160" w:line="259" w:lineRule="auto"/>
              <w:contextualSpacing/>
              <w:jc w:val="center"/>
              <w:rPr>
                <w:ins w:id="132" w:author="Peter Eade" w:date="2016-03-10T11:17:00Z"/>
                <w:lang w:val="en-US"/>
              </w:rPr>
              <w:pPrChange w:id="133" w:author="Peter Eade" w:date="2016-03-10T11:19:00Z">
                <w:pPr>
                  <w:spacing w:after="160" w:line="259" w:lineRule="auto"/>
                  <w:contextualSpacing/>
                </w:pPr>
              </w:pPrChange>
            </w:pPr>
            <w:ins w:id="134" w:author="Peter Eade" w:date="2016-03-10T11:19:00Z">
              <w:r>
                <w:rPr>
                  <w:lang w:val="en-US"/>
                </w:rPr>
                <w:t>x</w:t>
              </w:r>
            </w:ins>
          </w:p>
        </w:tc>
        <w:tc>
          <w:tcPr>
            <w:tcW w:w="992" w:type="dxa"/>
          </w:tcPr>
          <w:p w14:paraId="70BCEA98" w14:textId="27C6CA64" w:rsidR="00E52730" w:rsidRDefault="00AF70DA">
            <w:pPr>
              <w:spacing w:after="160" w:line="259" w:lineRule="auto"/>
              <w:contextualSpacing/>
              <w:jc w:val="center"/>
              <w:rPr>
                <w:ins w:id="135" w:author="Peter Eade" w:date="2016-03-10T11:17:00Z"/>
                <w:lang w:val="en-US"/>
              </w:rPr>
              <w:pPrChange w:id="136" w:author="Peter Eade" w:date="2016-03-10T11:19:00Z">
                <w:pPr>
                  <w:spacing w:after="160" w:line="259" w:lineRule="auto"/>
                  <w:contextualSpacing/>
                </w:pPr>
              </w:pPrChange>
            </w:pPr>
            <w:ins w:id="137" w:author="Peter Eade" w:date="2016-03-10T11:19:00Z">
              <w:r>
                <w:rPr>
                  <w:lang w:val="en-US"/>
                </w:rPr>
                <w:t>x</w:t>
              </w:r>
            </w:ins>
          </w:p>
        </w:tc>
        <w:tc>
          <w:tcPr>
            <w:tcW w:w="992" w:type="dxa"/>
          </w:tcPr>
          <w:p w14:paraId="1A80B438" w14:textId="6B4EA849" w:rsidR="00E52730" w:rsidRDefault="00E52730">
            <w:pPr>
              <w:spacing w:after="160" w:line="259" w:lineRule="auto"/>
              <w:contextualSpacing/>
              <w:jc w:val="center"/>
              <w:rPr>
                <w:ins w:id="138" w:author="Peter Eade" w:date="2016-03-10T11:17:00Z"/>
                <w:lang w:val="en-US"/>
              </w:rPr>
              <w:pPrChange w:id="139" w:author="Peter Eade" w:date="2016-03-10T11:19:00Z">
                <w:pPr>
                  <w:spacing w:after="160" w:line="259" w:lineRule="auto"/>
                  <w:contextualSpacing/>
                </w:pPr>
              </w:pPrChange>
            </w:pPr>
          </w:p>
        </w:tc>
        <w:tc>
          <w:tcPr>
            <w:tcW w:w="992" w:type="dxa"/>
          </w:tcPr>
          <w:p w14:paraId="568E8A81" w14:textId="104F1AF3" w:rsidR="00E52730" w:rsidRDefault="00AF70DA">
            <w:pPr>
              <w:spacing w:after="160" w:line="259" w:lineRule="auto"/>
              <w:contextualSpacing/>
              <w:jc w:val="center"/>
              <w:rPr>
                <w:ins w:id="140" w:author="Peter Eade" w:date="2016-03-10T11:17:00Z"/>
                <w:lang w:val="en-US"/>
              </w:rPr>
              <w:pPrChange w:id="141" w:author="Peter Eade" w:date="2016-03-10T11:19:00Z">
                <w:pPr>
                  <w:spacing w:after="160" w:line="259" w:lineRule="auto"/>
                  <w:contextualSpacing/>
                </w:pPr>
              </w:pPrChange>
            </w:pPr>
            <w:ins w:id="142" w:author="Peter Eade" w:date="2016-03-10T11:19:00Z">
              <w:r>
                <w:rPr>
                  <w:lang w:val="en-US"/>
                </w:rPr>
                <w:t>x</w:t>
              </w:r>
            </w:ins>
          </w:p>
        </w:tc>
        <w:tc>
          <w:tcPr>
            <w:tcW w:w="992" w:type="dxa"/>
          </w:tcPr>
          <w:p w14:paraId="1E23B110" w14:textId="77777777" w:rsidR="00E52730" w:rsidRDefault="00E52730">
            <w:pPr>
              <w:spacing w:after="160" w:line="259" w:lineRule="auto"/>
              <w:contextualSpacing/>
              <w:jc w:val="center"/>
              <w:rPr>
                <w:ins w:id="143" w:author="Peter Eade" w:date="2016-03-10T11:18:00Z"/>
                <w:lang w:val="en-US"/>
              </w:rPr>
              <w:pPrChange w:id="144" w:author="Peter Eade" w:date="2016-03-10T11:19:00Z">
                <w:pPr>
                  <w:spacing w:after="160" w:line="259" w:lineRule="auto"/>
                  <w:contextualSpacing/>
                </w:pPr>
              </w:pPrChange>
            </w:pPr>
          </w:p>
        </w:tc>
        <w:tc>
          <w:tcPr>
            <w:tcW w:w="992" w:type="dxa"/>
          </w:tcPr>
          <w:p w14:paraId="6BF3F510" w14:textId="77777777" w:rsidR="00E52730" w:rsidRDefault="00E52730">
            <w:pPr>
              <w:spacing w:after="160" w:line="259" w:lineRule="auto"/>
              <w:contextualSpacing/>
              <w:jc w:val="center"/>
              <w:rPr>
                <w:ins w:id="145" w:author="Peter Eade" w:date="2016-03-10T11:18:00Z"/>
                <w:lang w:val="en-US"/>
              </w:rPr>
              <w:pPrChange w:id="146" w:author="Peter Eade" w:date="2016-03-10T11:19:00Z">
                <w:pPr>
                  <w:spacing w:after="160" w:line="259" w:lineRule="auto"/>
                  <w:contextualSpacing/>
                </w:pPr>
              </w:pPrChange>
            </w:pPr>
          </w:p>
        </w:tc>
      </w:tr>
      <w:tr w:rsidR="00E52730" w14:paraId="6ED6888F" w14:textId="090D5BA1" w:rsidTr="00E52730">
        <w:trPr>
          <w:ins w:id="147" w:author="Peter Eade" w:date="2016-03-10T11:17:00Z"/>
        </w:trPr>
        <w:tc>
          <w:tcPr>
            <w:tcW w:w="1844" w:type="dxa"/>
          </w:tcPr>
          <w:p w14:paraId="66B4E153" w14:textId="57C1056D" w:rsidR="00E52730" w:rsidRDefault="00AF70DA" w:rsidP="00E52730">
            <w:pPr>
              <w:spacing w:after="160" w:line="259" w:lineRule="auto"/>
              <w:contextualSpacing/>
              <w:rPr>
                <w:ins w:id="148" w:author="Peter Eade" w:date="2016-03-10T11:17:00Z"/>
                <w:lang w:val="en-US"/>
              </w:rPr>
            </w:pPr>
            <w:ins w:id="149" w:author="Peter Eade" w:date="2016-03-10T11:24:00Z">
              <w:r>
                <w:rPr>
                  <w:lang w:val="en-US"/>
                </w:rPr>
                <w:t>Research</w:t>
              </w:r>
            </w:ins>
          </w:p>
        </w:tc>
        <w:tc>
          <w:tcPr>
            <w:tcW w:w="1012" w:type="dxa"/>
          </w:tcPr>
          <w:p w14:paraId="44351E72" w14:textId="45C98DBB" w:rsidR="00E52730" w:rsidRDefault="00AF70DA">
            <w:pPr>
              <w:spacing w:after="160" w:line="259" w:lineRule="auto"/>
              <w:contextualSpacing/>
              <w:jc w:val="center"/>
              <w:rPr>
                <w:ins w:id="150" w:author="Peter Eade" w:date="2016-03-10T11:17:00Z"/>
                <w:lang w:val="en-US"/>
              </w:rPr>
              <w:pPrChange w:id="151" w:author="Peter Eade" w:date="2016-03-10T11:19:00Z">
                <w:pPr>
                  <w:spacing w:after="160" w:line="259" w:lineRule="auto"/>
                  <w:contextualSpacing/>
                </w:pPr>
              </w:pPrChange>
            </w:pPr>
            <w:ins w:id="152" w:author="Peter Eade" w:date="2016-03-10T11:19:00Z">
              <w:r>
                <w:rPr>
                  <w:lang w:val="en-US"/>
                </w:rPr>
                <w:t>x</w:t>
              </w:r>
            </w:ins>
          </w:p>
        </w:tc>
        <w:tc>
          <w:tcPr>
            <w:tcW w:w="992" w:type="dxa"/>
          </w:tcPr>
          <w:p w14:paraId="44DDC777" w14:textId="604F1446" w:rsidR="00E52730" w:rsidRDefault="00AF70DA">
            <w:pPr>
              <w:spacing w:after="160" w:line="259" w:lineRule="auto"/>
              <w:contextualSpacing/>
              <w:jc w:val="center"/>
              <w:rPr>
                <w:ins w:id="153" w:author="Peter Eade" w:date="2016-03-10T11:17:00Z"/>
                <w:lang w:val="en-US"/>
              </w:rPr>
              <w:pPrChange w:id="154" w:author="Peter Eade" w:date="2016-03-10T11:19:00Z">
                <w:pPr>
                  <w:spacing w:after="160" w:line="259" w:lineRule="auto"/>
                  <w:contextualSpacing/>
                </w:pPr>
              </w:pPrChange>
            </w:pPr>
            <w:ins w:id="155" w:author="Peter Eade" w:date="2016-03-10T11:19:00Z">
              <w:r>
                <w:rPr>
                  <w:lang w:val="en-US"/>
                </w:rPr>
                <w:t>x</w:t>
              </w:r>
            </w:ins>
          </w:p>
        </w:tc>
        <w:tc>
          <w:tcPr>
            <w:tcW w:w="992" w:type="dxa"/>
          </w:tcPr>
          <w:p w14:paraId="0B3A0816" w14:textId="77777777" w:rsidR="00E52730" w:rsidRDefault="00E52730">
            <w:pPr>
              <w:spacing w:after="160" w:line="259" w:lineRule="auto"/>
              <w:contextualSpacing/>
              <w:jc w:val="center"/>
              <w:rPr>
                <w:ins w:id="156" w:author="Peter Eade" w:date="2016-03-10T11:17:00Z"/>
                <w:lang w:val="en-US"/>
              </w:rPr>
              <w:pPrChange w:id="157" w:author="Peter Eade" w:date="2016-03-10T11:19:00Z">
                <w:pPr>
                  <w:spacing w:after="160" w:line="259" w:lineRule="auto"/>
                  <w:contextualSpacing/>
                </w:pPr>
              </w:pPrChange>
            </w:pPr>
          </w:p>
        </w:tc>
        <w:tc>
          <w:tcPr>
            <w:tcW w:w="992" w:type="dxa"/>
          </w:tcPr>
          <w:p w14:paraId="4C54DE07" w14:textId="53DE9188" w:rsidR="00E52730" w:rsidRDefault="00E52730">
            <w:pPr>
              <w:spacing w:after="160" w:line="259" w:lineRule="auto"/>
              <w:contextualSpacing/>
              <w:jc w:val="center"/>
              <w:rPr>
                <w:ins w:id="158" w:author="Peter Eade" w:date="2016-03-10T11:17:00Z"/>
                <w:lang w:val="en-US"/>
              </w:rPr>
              <w:pPrChange w:id="159" w:author="Peter Eade" w:date="2016-03-10T11:19:00Z">
                <w:pPr>
                  <w:spacing w:after="160" w:line="259" w:lineRule="auto"/>
                  <w:contextualSpacing/>
                </w:pPr>
              </w:pPrChange>
            </w:pPr>
          </w:p>
        </w:tc>
        <w:tc>
          <w:tcPr>
            <w:tcW w:w="992" w:type="dxa"/>
          </w:tcPr>
          <w:p w14:paraId="4294F8AE" w14:textId="77777777" w:rsidR="00E52730" w:rsidRDefault="00E52730">
            <w:pPr>
              <w:spacing w:after="160" w:line="259" w:lineRule="auto"/>
              <w:contextualSpacing/>
              <w:jc w:val="center"/>
              <w:rPr>
                <w:ins w:id="160" w:author="Peter Eade" w:date="2016-03-10T11:18:00Z"/>
                <w:lang w:val="en-US"/>
              </w:rPr>
              <w:pPrChange w:id="161" w:author="Peter Eade" w:date="2016-03-10T11:19:00Z">
                <w:pPr>
                  <w:spacing w:after="160" w:line="259" w:lineRule="auto"/>
                  <w:contextualSpacing/>
                </w:pPr>
              </w:pPrChange>
            </w:pPr>
          </w:p>
        </w:tc>
        <w:tc>
          <w:tcPr>
            <w:tcW w:w="992" w:type="dxa"/>
          </w:tcPr>
          <w:p w14:paraId="6080E9DB" w14:textId="77777777" w:rsidR="00E52730" w:rsidRDefault="00E52730">
            <w:pPr>
              <w:spacing w:after="160" w:line="259" w:lineRule="auto"/>
              <w:contextualSpacing/>
              <w:jc w:val="center"/>
              <w:rPr>
                <w:ins w:id="162" w:author="Peter Eade" w:date="2016-03-10T11:18:00Z"/>
                <w:lang w:val="en-US"/>
              </w:rPr>
              <w:pPrChange w:id="163" w:author="Peter Eade" w:date="2016-03-10T11:19:00Z">
                <w:pPr>
                  <w:spacing w:after="160" w:line="259" w:lineRule="auto"/>
                  <w:contextualSpacing/>
                </w:pPr>
              </w:pPrChange>
            </w:pPr>
          </w:p>
        </w:tc>
      </w:tr>
      <w:tr w:rsidR="00E52730" w14:paraId="35CBC13D" w14:textId="4C986381" w:rsidTr="00E52730">
        <w:trPr>
          <w:ins w:id="164" w:author="Peter Eade" w:date="2016-03-10T11:17:00Z"/>
        </w:trPr>
        <w:tc>
          <w:tcPr>
            <w:tcW w:w="1844" w:type="dxa"/>
          </w:tcPr>
          <w:p w14:paraId="3741C3DF" w14:textId="77777777" w:rsidR="00E52730" w:rsidRDefault="00E52730" w:rsidP="00E52730">
            <w:pPr>
              <w:spacing w:after="160" w:line="259" w:lineRule="auto"/>
              <w:contextualSpacing/>
              <w:rPr>
                <w:ins w:id="165" w:author="Peter Eade" w:date="2016-03-10T11:17:00Z"/>
                <w:lang w:val="en-US"/>
              </w:rPr>
            </w:pPr>
            <w:ins w:id="166" w:author="Peter Eade" w:date="2016-03-10T11:17:00Z">
              <w:r>
                <w:rPr>
                  <w:lang w:val="en-US"/>
                </w:rPr>
                <w:t>Commercial</w:t>
              </w:r>
            </w:ins>
          </w:p>
        </w:tc>
        <w:tc>
          <w:tcPr>
            <w:tcW w:w="1012" w:type="dxa"/>
          </w:tcPr>
          <w:p w14:paraId="71040778" w14:textId="54C9BD5C" w:rsidR="00E52730" w:rsidRDefault="00AF70DA">
            <w:pPr>
              <w:spacing w:after="160" w:line="259" w:lineRule="auto"/>
              <w:contextualSpacing/>
              <w:jc w:val="center"/>
              <w:rPr>
                <w:ins w:id="167" w:author="Peter Eade" w:date="2016-03-10T11:17:00Z"/>
                <w:lang w:val="en-US"/>
              </w:rPr>
              <w:pPrChange w:id="168" w:author="Peter Eade" w:date="2016-03-10T11:19:00Z">
                <w:pPr>
                  <w:spacing w:after="160" w:line="259" w:lineRule="auto"/>
                  <w:contextualSpacing/>
                </w:pPr>
              </w:pPrChange>
            </w:pPr>
            <w:ins w:id="169" w:author="Peter Eade" w:date="2016-03-10T11:19:00Z">
              <w:r>
                <w:rPr>
                  <w:lang w:val="en-US"/>
                </w:rPr>
                <w:t>x</w:t>
              </w:r>
            </w:ins>
          </w:p>
        </w:tc>
        <w:tc>
          <w:tcPr>
            <w:tcW w:w="992" w:type="dxa"/>
          </w:tcPr>
          <w:p w14:paraId="429F6F0B" w14:textId="11ECB836" w:rsidR="00E52730" w:rsidRDefault="00E52730">
            <w:pPr>
              <w:spacing w:after="160" w:line="259" w:lineRule="auto"/>
              <w:contextualSpacing/>
              <w:jc w:val="center"/>
              <w:rPr>
                <w:ins w:id="170" w:author="Peter Eade" w:date="2016-03-10T11:17:00Z"/>
                <w:lang w:val="en-US"/>
              </w:rPr>
              <w:pPrChange w:id="171" w:author="Peter Eade" w:date="2016-03-10T11:19:00Z">
                <w:pPr>
                  <w:spacing w:after="160" w:line="259" w:lineRule="auto"/>
                  <w:contextualSpacing/>
                </w:pPr>
              </w:pPrChange>
            </w:pPr>
          </w:p>
        </w:tc>
        <w:tc>
          <w:tcPr>
            <w:tcW w:w="992" w:type="dxa"/>
          </w:tcPr>
          <w:p w14:paraId="7973DAED" w14:textId="77777777" w:rsidR="00E52730" w:rsidRDefault="00E52730">
            <w:pPr>
              <w:spacing w:after="160" w:line="259" w:lineRule="auto"/>
              <w:contextualSpacing/>
              <w:jc w:val="center"/>
              <w:rPr>
                <w:ins w:id="172" w:author="Peter Eade" w:date="2016-03-10T11:17:00Z"/>
                <w:lang w:val="en-US"/>
              </w:rPr>
              <w:pPrChange w:id="173" w:author="Peter Eade" w:date="2016-03-10T11:19:00Z">
                <w:pPr>
                  <w:spacing w:after="160" w:line="259" w:lineRule="auto"/>
                  <w:contextualSpacing/>
                </w:pPr>
              </w:pPrChange>
            </w:pPr>
          </w:p>
        </w:tc>
        <w:tc>
          <w:tcPr>
            <w:tcW w:w="992" w:type="dxa"/>
          </w:tcPr>
          <w:p w14:paraId="6CA29F72" w14:textId="77777777" w:rsidR="00E52730" w:rsidRDefault="00E52730">
            <w:pPr>
              <w:spacing w:after="160" w:line="259" w:lineRule="auto"/>
              <w:contextualSpacing/>
              <w:jc w:val="center"/>
              <w:rPr>
                <w:ins w:id="174" w:author="Peter Eade" w:date="2016-03-10T11:17:00Z"/>
                <w:lang w:val="en-US"/>
              </w:rPr>
              <w:pPrChange w:id="175" w:author="Peter Eade" w:date="2016-03-10T11:19:00Z">
                <w:pPr>
                  <w:spacing w:after="160" w:line="259" w:lineRule="auto"/>
                  <w:contextualSpacing/>
                </w:pPr>
              </w:pPrChange>
            </w:pPr>
          </w:p>
        </w:tc>
        <w:tc>
          <w:tcPr>
            <w:tcW w:w="992" w:type="dxa"/>
          </w:tcPr>
          <w:p w14:paraId="0A6F69E3" w14:textId="77777777" w:rsidR="00E52730" w:rsidRDefault="00E52730">
            <w:pPr>
              <w:spacing w:after="160" w:line="259" w:lineRule="auto"/>
              <w:contextualSpacing/>
              <w:jc w:val="center"/>
              <w:rPr>
                <w:ins w:id="176" w:author="Peter Eade" w:date="2016-03-10T11:18:00Z"/>
                <w:lang w:val="en-US"/>
              </w:rPr>
              <w:pPrChange w:id="177" w:author="Peter Eade" w:date="2016-03-10T11:19:00Z">
                <w:pPr>
                  <w:spacing w:after="160" w:line="259" w:lineRule="auto"/>
                  <w:contextualSpacing/>
                </w:pPr>
              </w:pPrChange>
            </w:pPr>
          </w:p>
        </w:tc>
        <w:tc>
          <w:tcPr>
            <w:tcW w:w="992" w:type="dxa"/>
          </w:tcPr>
          <w:p w14:paraId="0D2E29C0" w14:textId="77777777" w:rsidR="00E52730" w:rsidRDefault="00E52730">
            <w:pPr>
              <w:spacing w:after="160" w:line="259" w:lineRule="auto"/>
              <w:contextualSpacing/>
              <w:jc w:val="center"/>
              <w:rPr>
                <w:ins w:id="178" w:author="Peter Eade" w:date="2016-03-10T11:18:00Z"/>
                <w:lang w:val="en-US"/>
              </w:rPr>
              <w:pPrChange w:id="179" w:author="Peter Eade" w:date="2016-03-10T11:19:00Z">
                <w:pPr>
                  <w:spacing w:after="160" w:line="259" w:lineRule="auto"/>
                  <w:contextualSpacing/>
                </w:pPr>
              </w:pPrChange>
            </w:pPr>
          </w:p>
        </w:tc>
      </w:tr>
      <w:tr w:rsidR="00E52730" w14:paraId="45EDA264" w14:textId="3F047514" w:rsidTr="00E52730">
        <w:trPr>
          <w:ins w:id="180" w:author="Peter Eade" w:date="2016-03-10T11:17:00Z"/>
        </w:trPr>
        <w:tc>
          <w:tcPr>
            <w:tcW w:w="1844" w:type="dxa"/>
          </w:tcPr>
          <w:p w14:paraId="64C11F7E" w14:textId="77777777" w:rsidR="00E52730" w:rsidRDefault="00E52730" w:rsidP="00E52730">
            <w:pPr>
              <w:spacing w:after="160" w:line="259" w:lineRule="auto"/>
              <w:contextualSpacing/>
              <w:rPr>
                <w:ins w:id="181" w:author="Peter Eade" w:date="2016-03-10T11:17:00Z"/>
                <w:lang w:val="en-US"/>
              </w:rPr>
            </w:pPr>
            <w:ins w:id="182" w:author="Peter Eade" w:date="2016-03-10T11:17:00Z">
              <w:r>
                <w:rPr>
                  <w:lang w:val="en-US"/>
                </w:rPr>
                <w:t>Others</w:t>
              </w:r>
            </w:ins>
          </w:p>
        </w:tc>
        <w:tc>
          <w:tcPr>
            <w:tcW w:w="1012" w:type="dxa"/>
          </w:tcPr>
          <w:p w14:paraId="5FE218E9" w14:textId="70629B4C" w:rsidR="00E52730" w:rsidRDefault="00AF70DA">
            <w:pPr>
              <w:spacing w:after="160" w:line="259" w:lineRule="auto"/>
              <w:contextualSpacing/>
              <w:jc w:val="center"/>
              <w:rPr>
                <w:ins w:id="183" w:author="Peter Eade" w:date="2016-03-10T11:17:00Z"/>
                <w:lang w:val="en-US"/>
              </w:rPr>
              <w:pPrChange w:id="184" w:author="Peter Eade" w:date="2016-03-10T11:19:00Z">
                <w:pPr>
                  <w:spacing w:after="160" w:line="259" w:lineRule="auto"/>
                  <w:contextualSpacing/>
                </w:pPr>
              </w:pPrChange>
            </w:pPr>
            <w:ins w:id="185" w:author="Peter Eade" w:date="2016-03-10T11:19:00Z">
              <w:r>
                <w:rPr>
                  <w:lang w:val="en-US"/>
                </w:rPr>
                <w:t>x</w:t>
              </w:r>
            </w:ins>
          </w:p>
        </w:tc>
        <w:tc>
          <w:tcPr>
            <w:tcW w:w="992" w:type="dxa"/>
          </w:tcPr>
          <w:p w14:paraId="7FE2914F" w14:textId="77777777" w:rsidR="00E52730" w:rsidRDefault="00E52730">
            <w:pPr>
              <w:spacing w:after="160" w:line="259" w:lineRule="auto"/>
              <w:contextualSpacing/>
              <w:jc w:val="center"/>
              <w:rPr>
                <w:ins w:id="186" w:author="Peter Eade" w:date="2016-03-10T11:17:00Z"/>
                <w:lang w:val="en-US"/>
              </w:rPr>
              <w:pPrChange w:id="187" w:author="Peter Eade" w:date="2016-03-10T11:19:00Z">
                <w:pPr>
                  <w:spacing w:after="160" w:line="259" w:lineRule="auto"/>
                  <w:contextualSpacing/>
                </w:pPr>
              </w:pPrChange>
            </w:pPr>
          </w:p>
        </w:tc>
        <w:tc>
          <w:tcPr>
            <w:tcW w:w="992" w:type="dxa"/>
          </w:tcPr>
          <w:p w14:paraId="31ED8EC4" w14:textId="77777777" w:rsidR="00E52730" w:rsidRDefault="00E52730">
            <w:pPr>
              <w:spacing w:after="160" w:line="259" w:lineRule="auto"/>
              <w:contextualSpacing/>
              <w:jc w:val="center"/>
              <w:rPr>
                <w:ins w:id="188" w:author="Peter Eade" w:date="2016-03-10T11:17:00Z"/>
                <w:lang w:val="en-US"/>
              </w:rPr>
              <w:pPrChange w:id="189" w:author="Peter Eade" w:date="2016-03-10T11:19:00Z">
                <w:pPr>
                  <w:spacing w:after="160" w:line="259" w:lineRule="auto"/>
                  <w:contextualSpacing/>
                </w:pPr>
              </w:pPrChange>
            </w:pPr>
          </w:p>
        </w:tc>
        <w:tc>
          <w:tcPr>
            <w:tcW w:w="992" w:type="dxa"/>
          </w:tcPr>
          <w:p w14:paraId="018AD3D7" w14:textId="77777777" w:rsidR="00E52730" w:rsidRDefault="00E52730">
            <w:pPr>
              <w:spacing w:after="160" w:line="259" w:lineRule="auto"/>
              <w:contextualSpacing/>
              <w:jc w:val="center"/>
              <w:rPr>
                <w:ins w:id="190" w:author="Peter Eade" w:date="2016-03-10T11:17:00Z"/>
                <w:lang w:val="en-US"/>
              </w:rPr>
              <w:pPrChange w:id="191" w:author="Peter Eade" w:date="2016-03-10T11:19:00Z">
                <w:pPr>
                  <w:spacing w:after="160" w:line="259" w:lineRule="auto"/>
                  <w:contextualSpacing/>
                </w:pPr>
              </w:pPrChange>
            </w:pPr>
          </w:p>
        </w:tc>
        <w:tc>
          <w:tcPr>
            <w:tcW w:w="992" w:type="dxa"/>
          </w:tcPr>
          <w:p w14:paraId="35C75EE7" w14:textId="77777777" w:rsidR="00E52730" w:rsidRDefault="00E52730">
            <w:pPr>
              <w:spacing w:after="160" w:line="259" w:lineRule="auto"/>
              <w:contextualSpacing/>
              <w:jc w:val="center"/>
              <w:rPr>
                <w:ins w:id="192" w:author="Peter Eade" w:date="2016-03-10T11:18:00Z"/>
                <w:lang w:val="en-US"/>
              </w:rPr>
              <w:pPrChange w:id="193" w:author="Peter Eade" w:date="2016-03-10T11:19:00Z">
                <w:pPr>
                  <w:spacing w:after="160" w:line="259" w:lineRule="auto"/>
                  <w:contextualSpacing/>
                </w:pPr>
              </w:pPrChange>
            </w:pPr>
          </w:p>
        </w:tc>
        <w:tc>
          <w:tcPr>
            <w:tcW w:w="992" w:type="dxa"/>
          </w:tcPr>
          <w:p w14:paraId="290C614D" w14:textId="77777777" w:rsidR="00E52730" w:rsidRDefault="00E52730">
            <w:pPr>
              <w:spacing w:after="160" w:line="259" w:lineRule="auto"/>
              <w:contextualSpacing/>
              <w:jc w:val="center"/>
              <w:rPr>
                <w:ins w:id="194" w:author="Peter Eade" w:date="2016-03-10T11:18:00Z"/>
                <w:lang w:val="en-US"/>
              </w:rPr>
              <w:pPrChange w:id="195" w:author="Peter Eade" w:date="2016-03-10T11:19:00Z">
                <w:pPr>
                  <w:spacing w:after="160" w:line="259" w:lineRule="auto"/>
                  <w:contextualSpacing/>
                </w:pPr>
              </w:pPrChange>
            </w:pPr>
          </w:p>
        </w:tc>
      </w:tr>
      <w:tr w:rsidR="00E52730" w14:paraId="52C380D8" w14:textId="5AFD8310" w:rsidTr="00E52730">
        <w:trPr>
          <w:ins w:id="196" w:author="Peter Eade" w:date="2016-03-10T11:17:00Z"/>
        </w:trPr>
        <w:tc>
          <w:tcPr>
            <w:tcW w:w="1844" w:type="dxa"/>
          </w:tcPr>
          <w:p w14:paraId="487BB484" w14:textId="77777777" w:rsidR="00E52730" w:rsidRDefault="00E52730" w:rsidP="00E52730">
            <w:pPr>
              <w:spacing w:after="160" w:line="259" w:lineRule="auto"/>
              <w:contextualSpacing/>
              <w:rPr>
                <w:ins w:id="197" w:author="Peter Eade" w:date="2016-03-10T11:17:00Z"/>
                <w:lang w:val="en-US"/>
              </w:rPr>
            </w:pPr>
          </w:p>
        </w:tc>
        <w:tc>
          <w:tcPr>
            <w:tcW w:w="1012" w:type="dxa"/>
          </w:tcPr>
          <w:p w14:paraId="4CC8F741" w14:textId="77777777" w:rsidR="00E52730" w:rsidRDefault="00E52730">
            <w:pPr>
              <w:spacing w:after="160" w:line="259" w:lineRule="auto"/>
              <w:contextualSpacing/>
              <w:jc w:val="center"/>
              <w:rPr>
                <w:ins w:id="198" w:author="Peter Eade" w:date="2016-03-10T11:17:00Z"/>
                <w:lang w:val="en-US"/>
              </w:rPr>
              <w:pPrChange w:id="199" w:author="Peter Eade" w:date="2016-03-10T11:19:00Z">
                <w:pPr>
                  <w:spacing w:after="160" w:line="259" w:lineRule="auto"/>
                  <w:contextualSpacing/>
                </w:pPr>
              </w:pPrChange>
            </w:pPr>
          </w:p>
        </w:tc>
        <w:tc>
          <w:tcPr>
            <w:tcW w:w="992" w:type="dxa"/>
          </w:tcPr>
          <w:p w14:paraId="54C26782" w14:textId="77777777" w:rsidR="00E52730" w:rsidRDefault="00E52730">
            <w:pPr>
              <w:spacing w:after="160" w:line="259" w:lineRule="auto"/>
              <w:contextualSpacing/>
              <w:jc w:val="center"/>
              <w:rPr>
                <w:ins w:id="200" w:author="Peter Eade" w:date="2016-03-10T11:17:00Z"/>
                <w:lang w:val="en-US"/>
              </w:rPr>
              <w:pPrChange w:id="201" w:author="Peter Eade" w:date="2016-03-10T11:19:00Z">
                <w:pPr>
                  <w:spacing w:after="160" w:line="259" w:lineRule="auto"/>
                  <w:contextualSpacing/>
                </w:pPr>
              </w:pPrChange>
            </w:pPr>
          </w:p>
        </w:tc>
        <w:tc>
          <w:tcPr>
            <w:tcW w:w="992" w:type="dxa"/>
          </w:tcPr>
          <w:p w14:paraId="4109B979" w14:textId="77777777" w:rsidR="00E52730" w:rsidRDefault="00E52730">
            <w:pPr>
              <w:spacing w:after="160" w:line="259" w:lineRule="auto"/>
              <w:contextualSpacing/>
              <w:jc w:val="center"/>
              <w:rPr>
                <w:ins w:id="202" w:author="Peter Eade" w:date="2016-03-10T11:17:00Z"/>
                <w:lang w:val="en-US"/>
              </w:rPr>
              <w:pPrChange w:id="203" w:author="Peter Eade" w:date="2016-03-10T11:19:00Z">
                <w:pPr>
                  <w:spacing w:after="160" w:line="259" w:lineRule="auto"/>
                  <w:contextualSpacing/>
                </w:pPr>
              </w:pPrChange>
            </w:pPr>
          </w:p>
        </w:tc>
        <w:tc>
          <w:tcPr>
            <w:tcW w:w="992" w:type="dxa"/>
          </w:tcPr>
          <w:p w14:paraId="2D1D293B" w14:textId="77777777" w:rsidR="00E52730" w:rsidRDefault="00E52730">
            <w:pPr>
              <w:spacing w:after="160" w:line="259" w:lineRule="auto"/>
              <w:contextualSpacing/>
              <w:jc w:val="center"/>
              <w:rPr>
                <w:ins w:id="204" w:author="Peter Eade" w:date="2016-03-10T11:17:00Z"/>
                <w:lang w:val="en-US"/>
              </w:rPr>
              <w:pPrChange w:id="205" w:author="Peter Eade" w:date="2016-03-10T11:19:00Z">
                <w:pPr>
                  <w:spacing w:after="160" w:line="259" w:lineRule="auto"/>
                  <w:contextualSpacing/>
                </w:pPr>
              </w:pPrChange>
            </w:pPr>
          </w:p>
        </w:tc>
        <w:tc>
          <w:tcPr>
            <w:tcW w:w="992" w:type="dxa"/>
          </w:tcPr>
          <w:p w14:paraId="0FED5096" w14:textId="77777777" w:rsidR="00E52730" w:rsidRDefault="00E52730">
            <w:pPr>
              <w:spacing w:after="160" w:line="259" w:lineRule="auto"/>
              <w:contextualSpacing/>
              <w:jc w:val="center"/>
              <w:rPr>
                <w:ins w:id="206" w:author="Peter Eade" w:date="2016-03-10T11:18:00Z"/>
                <w:lang w:val="en-US"/>
              </w:rPr>
              <w:pPrChange w:id="207" w:author="Peter Eade" w:date="2016-03-10T11:19:00Z">
                <w:pPr>
                  <w:spacing w:after="160" w:line="259" w:lineRule="auto"/>
                  <w:contextualSpacing/>
                </w:pPr>
              </w:pPrChange>
            </w:pPr>
          </w:p>
        </w:tc>
        <w:tc>
          <w:tcPr>
            <w:tcW w:w="992" w:type="dxa"/>
          </w:tcPr>
          <w:p w14:paraId="4A99F094" w14:textId="77777777" w:rsidR="00E52730" w:rsidRDefault="00E52730">
            <w:pPr>
              <w:spacing w:after="160" w:line="259" w:lineRule="auto"/>
              <w:contextualSpacing/>
              <w:jc w:val="center"/>
              <w:rPr>
                <w:ins w:id="208" w:author="Peter Eade" w:date="2016-03-10T11:18:00Z"/>
                <w:lang w:val="en-US"/>
              </w:rPr>
              <w:pPrChange w:id="209" w:author="Peter Eade" w:date="2016-03-10T11:19:00Z">
                <w:pPr>
                  <w:spacing w:after="160" w:line="259" w:lineRule="auto"/>
                  <w:contextualSpacing/>
                </w:pPr>
              </w:pPrChange>
            </w:pPr>
          </w:p>
        </w:tc>
      </w:tr>
    </w:tbl>
    <w:p w14:paraId="217D0F58" w14:textId="77777777" w:rsidR="00E52730" w:rsidRPr="00C84083" w:rsidRDefault="00E52730" w:rsidP="00C84083">
      <w:pPr>
        <w:spacing w:after="160" w:line="259" w:lineRule="auto"/>
        <w:ind w:left="360"/>
        <w:contextualSpacing/>
        <w:rPr>
          <w:lang w:val="en-US"/>
        </w:rPr>
      </w:pPr>
    </w:p>
    <w:p w14:paraId="66890D05" w14:textId="49E8E7BC" w:rsidR="00C84083" w:rsidDel="00641E75" w:rsidRDefault="00C84083" w:rsidP="00C84083">
      <w:pPr>
        <w:pStyle w:val="ListParagraph"/>
        <w:numPr>
          <w:ilvl w:val="1"/>
          <w:numId w:val="36"/>
        </w:numPr>
        <w:spacing w:after="160" w:line="259" w:lineRule="auto"/>
        <w:contextualSpacing/>
        <w:rPr>
          <w:del w:id="210" w:author="Peter Eade" w:date="2016-03-10T11:06:00Z"/>
          <w:lang w:val="en-US"/>
        </w:rPr>
      </w:pPr>
      <w:del w:id="211" w:author="Peter Eade" w:date="2016-03-10T11:06:00Z">
        <w:r w:rsidDel="00641E75">
          <w:rPr>
            <w:lang w:val="en-US"/>
          </w:rPr>
          <w:lastRenderedPageBreak/>
          <w:delText>VTS</w:delText>
        </w:r>
      </w:del>
    </w:p>
    <w:p w14:paraId="1DDB28A8" w14:textId="6595C2BE" w:rsidR="00C84083" w:rsidRDefault="00C84083" w:rsidP="00C84083">
      <w:pPr>
        <w:pStyle w:val="ListParagraph"/>
        <w:numPr>
          <w:ilvl w:val="1"/>
          <w:numId w:val="36"/>
        </w:numPr>
        <w:spacing w:after="160" w:line="259" w:lineRule="auto"/>
        <w:contextualSpacing/>
        <w:rPr>
          <w:ins w:id="212" w:author="Peter Eade" w:date="2016-03-10T10:49:00Z"/>
          <w:lang w:val="en-US"/>
        </w:rPr>
      </w:pPr>
      <w:del w:id="213" w:author="Peter Eade" w:date="2016-03-10T11:06:00Z">
        <w:r w:rsidDel="00641E75">
          <w:rPr>
            <w:lang w:val="en-US"/>
          </w:rPr>
          <w:delText>Security services (police, coast guard)</w:delText>
        </w:r>
      </w:del>
    </w:p>
    <w:tbl>
      <w:tblPr>
        <w:tblStyle w:val="TableGrid"/>
        <w:tblW w:w="0" w:type="auto"/>
        <w:tblInd w:w="1080" w:type="dxa"/>
        <w:tblLook w:val="04A0" w:firstRow="1" w:lastRow="0" w:firstColumn="1" w:lastColumn="0" w:noHBand="0" w:noVBand="1"/>
      </w:tblPr>
      <w:tblGrid>
        <w:gridCol w:w="1815"/>
        <w:gridCol w:w="1672"/>
        <w:gridCol w:w="1775"/>
        <w:gridCol w:w="1581"/>
        <w:gridCol w:w="1647"/>
      </w:tblGrid>
      <w:tr w:rsidR="00C367DC" w14:paraId="240AC089" w14:textId="77777777" w:rsidTr="000E09FB">
        <w:trPr>
          <w:ins w:id="214" w:author="Peter Eade" w:date="2016-03-10T10:49:00Z"/>
        </w:trPr>
        <w:tc>
          <w:tcPr>
            <w:tcW w:w="1914" w:type="dxa"/>
          </w:tcPr>
          <w:p w14:paraId="76F73E65" w14:textId="1ED2B9FD" w:rsidR="000E09FB" w:rsidRDefault="00641E75" w:rsidP="000E09FB">
            <w:pPr>
              <w:spacing w:after="160" w:line="259" w:lineRule="auto"/>
              <w:contextualSpacing/>
              <w:rPr>
                <w:ins w:id="215" w:author="Peter Eade" w:date="2016-03-10T10:49:00Z"/>
                <w:lang w:val="en-US"/>
              </w:rPr>
            </w:pPr>
            <w:ins w:id="216" w:author="Peter Eade" w:date="2016-03-10T11:04:00Z">
              <w:r>
                <w:rPr>
                  <w:lang w:val="en-US"/>
                </w:rPr>
                <w:t>Domain</w:t>
              </w:r>
            </w:ins>
          </w:p>
        </w:tc>
        <w:tc>
          <w:tcPr>
            <w:tcW w:w="1914" w:type="dxa"/>
          </w:tcPr>
          <w:p w14:paraId="06219A36" w14:textId="5D7D63F4" w:rsidR="000E09FB" w:rsidRDefault="000E09FB" w:rsidP="000E09FB">
            <w:pPr>
              <w:spacing w:after="160" w:line="259" w:lineRule="auto"/>
              <w:contextualSpacing/>
              <w:rPr>
                <w:ins w:id="217" w:author="Peter Eade" w:date="2016-03-10T10:49:00Z"/>
                <w:lang w:val="en-US"/>
              </w:rPr>
            </w:pPr>
            <w:ins w:id="218" w:author="Peter Eade" w:date="2016-03-10T10:51:00Z">
              <w:r>
                <w:rPr>
                  <w:lang w:val="en-US"/>
                </w:rPr>
                <w:t>Type of Data Exchange</w:t>
              </w:r>
            </w:ins>
          </w:p>
        </w:tc>
        <w:tc>
          <w:tcPr>
            <w:tcW w:w="1914" w:type="dxa"/>
          </w:tcPr>
          <w:p w14:paraId="5225C449" w14:textId="2E708080" w:rsidR="000E09FB" w:rsidRDefault="000E09FB" w:rsidP="000E09FB">
            <w:pPr>
              <w:spacing w:after="160" w:line="259" w:lineRule="auto"/>
              <w:contextualSpacing/>
              <w:rPr>
                <w:ins w:id="219" w:author="Peter Eade" w:date="2016-03-10T10:49:00Z"/>
                <w:lang w:val="en-US"/>
              </w:rPr>
            </w:pPr>
            <w:ins w:id="220" w:author="Peter Eade" w:date="2016-03-10T10:51:00Z">
              <w:r>
                <w:rPr>
                  <w:lang w:val="en-US"/>
                </w:rPr>
                <w:t>Purpose</w:t>
              </w:r>
            </w:ins>
          </w:p>
        </w:tc>
        <w:tc>
          <w:tcPr>
            <w:tcW w:w="1914" w:type="dxa"/>
          </w:tcPr>
          <w:p w14:paraId="0DE806FB" w14:textId="74F6BB37" w:rsidR="000E09FB" w:rsidRDefault="000E09FB" w:rsidP="000E09FB">
            <w:pPr>
              <w:spacing w:after="160" w:line="259" w:lineRule="auto"/>
              <w:contextualSpacing/>
              <w:rPr>
                <w:ins w:id="221" w:author="Peter Eade" w:date="2016-03-10T10:49:00Z"/>
                <w:lang w:val="en-US"/>
              </w:rPr>
            </w:pPr>
            <w:ins w:id="222" w:author="Peter Eade" w:date="2016-03-10T10:51:00Z">
              <w:r>
                <w:rPr>
                  <w:lang w:val="en-US"/>
                </w:rPr>
                <w:t xml:space="preserve">Update </w:t>
              </w:r>
            </w:ins>
            <w:ins w:id="223" w:author="Peter Eade" w:date="2016-03-10T10:52:00Z">
              <w:r>
                <w:rPr>
                  <w:lang w:val="en-US"/>
                </w:rPr>
                <w:t>rate</w:t>
              </w:r>
            </w:ins>
          </w:p>
        </w:tc>
        <w:tc>
          <w:tcPr>
            <w:tcW w:w="1914" w:type="dxa"/>
          </w:tcPr>
          <w:p w14:paraId="19607239" w14:textId="38791D26" w:rsidR="000E09FB" w:rsidRDefault="000E09FB" w:rsidP="000E09FB">
            <w:pPr>
              <w:spacing w:after="160" w:line="259" w:lineRule="auto"/>
              <w:contextualSpacing/>
              <w:rPr>
                <w:ins w:id="224" w:author="Peter Eade" w:date="2016-03-10T10:49:00Z"/>
                <w:lang w:val="en-US"/>
              </w:rPr>
            </w:pPr>
            <w:ins w:id="225" w:author="Peter Eade" w:date="2016-03-10T10:52:00Z">
              <w:r>
                <w:rPr>
                  <w:lang w:val="en-US"/>
                </w:rPr>
                <w:t>Duration</w:t>
              </w:r>
            </w:ins>
          </w:p>
        </w:tc>
      </w:tr>
      <w:tr w:rsidR="00C367DC" w14:paraId="6F469708" w14:textId="77777777" w:rsidTr="000E09FB">
        <w:trPr>
          <w:ins w:id="226" w:author="Peter Eade" w:date="2016-03-10T10:49:00Z"/>
        </w:trPr>
        <w:tc>
          <w:tcPr>
            <w:tcW w:w="1914" w:type="dxa"/>
          </w:tcPr>
          <w:p w14:paraId="4B891AB7" w14:textId="3D5CEDD5" w:rsidR="000E09FB" w:rsidRDefault="00641E75" w:rsidP="000E09FB">
            <w:pPr>
              <w:spacing w:after="160" w:line="259" w:lineRule="auto"/>
              <w:contextualSpacing/>
              <w:rPr>
                <w:ins w:id="227" w:author="Peter Eade" w:date="2016-03-10T10:49:00Z"/>
                <w:lang w:val="en-US"/>
              </w:rPr>
            </w:pPr>
            <w:ins w:id="228" w:author="Peter Eade" w:date="2016-03-10T11:06:00Z">
              <w:r>
                <w:rPr>
                  <w:lang w:val="en-US"/>
                </w:rPr>
                <w:t xml:space="preserve">Other </w:t>
              </w:r>
            </w:ins>
            <w:ins w:id="229" w:author="Peter Eade" w:date="2016-03-10T11:04:00Z">
              <w:r>
                <w:rPr>
                  <w:lang w:val="en-US"/>
                </w:rPr>
                <w:t>VTS</w:t>
              </w:r>
            </w:ins>
          </w:p>
        </w:tc>
        <w:tc>
          <w:tcPr>
            <w:tcW w:w="1914" w:type="dxa"/>
          </w:tcPr>
          <w:p w14:paraId="65D2BB3D" w14:textId="311CD30E" w:rsidR="000E09FB" w:rsidRDefault="00641E75" w:rsidP="000E09FB">
            <w:pPr>
              <w:spacing w:after="160" w:line="259" w:lineRule="auto"/>
              <w:contextualSpacing/>
              <w:rPr>
                <w:ins w:id="230" w:author="Peter Eade" w:date="2016-03-10T10:49:00Z"/>
                <w:lang w:val="en-US"/>
              </w:rPr>
            </w:pPr>
            <w:ins w:id="231" w:author="Peter Eade" w:date="2016-03-10T11:06:00Z">
              <w:r>
                <w:rPr>
                  <w:lang w:val="en-US"/>
                </w:rPr>
                <w:t>Voyage Data / Traffic Image</w:t>
              </w:r>
            </w:ins>
          </w:p>
        </w:tc>
        <w:tc>
          <w:tcPr>
            <w:tcW w:w="1914" w:type="dxa"/>
          </w:tcPr>
          <w:p w14:paraId="60660E6A" w14:textId="77777777" w:rsidR="000E09FB" w:rsidRDefault="000E09FB" w:rsidP="000E09FB">
            <w:pPr>
              <w:spacing w:after="160" w:line="259" w:lineRule="auto"/>
              <w:contextualSpacing/>
              <w:rPr>
                <w:ins w:id="232" w:author="Peter Eade" w:date="2016-03-10T10:49:00Z"/>
                <w:lang w:val="en-US"/>
              </w:rPr>
            </w:pPr>
          </w:p>
        </w:tc>
        <w:tc>
          <w:tcPr>
            <w:tcW w:w="1914" w:type="dxa"/>
          </w:tcPr>
          <w:p w14:paraId="4643F0FE" w14:textId="77777777" w:rsidR="000E09FB" w:rsidRDefault="000E09FB" w:rsidP="000E09FB">
            <w:pPr>
              <w:spacing w:after="160" w:line="259" w:lineRule="auto"/>
              <w:contextualSpacing/>
              <w:rPr>
                <w:ins w:id="233" w:author="Peter Eade" w:date="2016-03-10T10:49:00Z"/>
                <w:lang w:val="en-US"/>
              </w:rPr>
            </w:pPr>
          </w:p>
        </w:tc>
        <w:tc>
          <w:tcPr>
            <w:tcW w:w="1914" w:type="dxa"/>
          </w:tcPr>
          <w:p w14:paraId="37811D1C" w14:textId="77777777" w:rsidR="000E09FB" w:rsidRDefault="000E09FB" w:rsidP="000E09FB">
            <w:pPr>
              <w:spacing w:after="160" w:line="259" w:lineRule="auto"/>
              <w:contextualSpacing/>
              <w:rPr>
                <w:ins w:id="234" w:author="Peter Eade" w:date="2016-03-10T10:49:00Z"/>
                <w:lang w:val="en-US"/>
              </w:rPr>
            </w:pPr>
          </w:p>
        </w:tc>
      </w:tr>
      <w:tr w:rsidR="00C367DC" w14:paraId="71A0DD40" w14:textId="77777777" w:rsidTr="000E09FB">
        <w:trPr>
          <w:ins w:id="235" w:author="Peter Eade" w:date="2016-03-10T10:49:00Z"/>
        </w:trPr>
        <w:tc>
          <w:tcPr>
            <w:tcW w:w="1914" w:type="dxa"/>
          </w:tcPr>
          <w:p w14:paraId="021D0246" w14:textId="12BAAEDB" w:rsidR="000E09FB" w:rsidRDefault="00641E75" w:rsidP="000E09FB">
            <w:pPr>
              <w:spacing w:after="160" w:line="259" w:lineRule="auto"/>
              <w:contextualSpacing/>
              <w:rPr>
                <w:ins w:id="236" w:author="Peter Eade" w:date="2016-03-10T10:49:00Z"/>
                <w:lang w:val="en-US"/>
              </w:rPr>
            </w:pPr>
            <w:ins w:id="237" w:author="Peter Eade" w:date="2016-03-10T11:04:00Z">
              <w:r>
                <w:rPr>
                  <w:lang w:val="en-US"/>
                </w:rPr>
                <w:t>Security</w:t>
              </w:r>
            </w:ins>
          </w:p>
        </w:tc>
        <w:tc>
          <w:tcPr>
            <w:tcW w:w="1914" w:type="dxa"/>
          </w:tcPr>
          <w:p w14:paraId="2DECEE5B" w14:textId="1F85B643" w:rsidR="000E09FB" w:rsidRDefault="00641E75" w:rsidP="000E09FB">
            <w:pPr>
              <w:spacing w:after="160" w:line="259" w:lineRule="auto"/>
              <w:contextualSpacing/>
              <w:rPr>
                <w:ins w:id="238" w:author="Peter Eade" w:date="2016-03-10T10:49:00Z"/>
                <w:lang w:val="en-US"/>
              </w:rPr>
            </w:pPr>
            <w:ins w:id="239" w:author="Peter Eade" w:date="2016-03-10T11:08:00Z">
              <w:r>
                <w:rPr>
                  <w:lang w:val="en-US"/>
                </w:rPr>
                <w:t>Voyage Data / Traffic Image</w:t>
              </w:r>
            </w:ins>
            <w:ins w:id="240" w:author="Peter Eade" w:date="2016-03-10T11:11:00Z">
              <w:r w:rsidR="00C367DC">
                <w:rPr>
                  <w:lang w:val="en-US"/>
                </w:rPr>
                <w:t xml:space="preserve"> / CCTV / Voice</w:t>
              </w:r>
            </w:ins>
          </w:p>
        </w:tc>
        <w:tc>
          <w:tcPr>
            <w:tcW w:w="1914" w:type="dxa"/>
          </w:tcPr>
          <w:p w14:paraId="7580D201" w14:textId="77777777" w:rsidR="000E09FB" w:rsidRDefault="000E09FB" w:rsidP="000E09FB">
            <w:pPr>
              <w:spacing w:after="160" w:line="259" w:lineRule="auto"/>
              <w:contextualSpacing/>
              <w:rPr>
                <w:ins w:id="241" w:author="Peter Eade" w:date="2016-03-10T10:49:00Z"/>
                <w:lang w:val="en-US"/>
              </w:rPr>
            </w:pPr>
          </w:p>
        </w:tc>
        <w:tc>
          <w:tcPr>
            <w:tcW w:w="1914" w:type="dxa"/>
          </w:tcPr>
          <w:p w14:paraId="6A056300" w14:textId="4CDA2878" w:rsidR="000E09FB" w:rsidRDefault="00C367DC" w:rsidP="000E09FB">
            <w:pPr>
              <w:spacing w:after="160" w:line="259" w:lineRule="auto"/>
              <w:contextualSpacing/>
              <w:rPr>
                <w:ins w:id="242" w:author="Peter Eade" w:date="2016-03-10T10:49:00Z"/>
                <w:lang w:val="en-US"/>
              </w:rPr>
            </w:pPr>
            <w:ins w:id="243" w:author="Peter Eade" w:date="2016-03-10T11:14:00Z">
              <w:r>
                <w:rPr>
                  <w:lang w:val="en-US"/>
                </w:rPr>
                <w:t>Real time</w:t>
              </w:r>
            </w:ins>
          </w:p>
        </w:tc>
        <w:tc>
          <w:tcPr>
            <w:tcW w:w="1914" w:type="dxa"/>
          </w:tcPr>
          <w:p w14:paraId="6BB3F3E7" w14:textId="3A7EA19A" w:rsidR="000E09FB" w:rsidRDefault="00C367DC" w:rsidP="000E09FB">
            <w:pPr>
              <w:spacing w:after="160" w:line="259" w:lineRule="auto"/>
              <w:contextualSpacing/>
              <w:rPr>
                <w:ins w:id="244" w:author="Peter Eade" w:date="2016-03-10T10:49:00Z"/>
                <w:lang w:val="en-US"/>
              </w:rPr>
            </w:pPr>
            <w:ins w:id="245" w:author="Peter Eade" w:date="2016-03-10T11:13:00Z">
              <w:r>
                <w:rPr>
                  <w:lang w:val="en-US"/>
                </w:rPr>
                <w:t>constant</w:t>
              </w:r>
            </w:ins>
          </w:p>
        </w:tc>
      </w:tr>
      <w:tr w:rsidR="00C367DC" w14:paraId="57B8253C" w14:textId="77777777" w:rsidTr="000E09FB">
        <w:trPr>
          <w:ins w:id="246" w:author="Peter Eade" w:date="2016-03-10T10:49:00Z"/>
        </w:trPr>
        <w:tc>
          <w:tcPr>
            <w:tcW w:w="1914" w:type="dxa"/>
          </w:tcPr>
          <w:p w14:paraId="4354D5AA" w14:textId="1535DBC1" w:rsidR="000E09FB" w:rsidRDefault="00641E75" w:rsidP="000E09FB">
            <w:pPr>
              <w:spacing w:after="160" w:line="259" w:lineRule="auto"/>
              <w:contextualSpacing/>
              <w:rPr>
                <w:ins w:id="247" w:author="Peter Eade" w:date="2016-03-10T10:49:00Z"/>
                <w:lang w:val="en-US"/>
              </w:rPr>
            </w:pPr>
            <w:ins w:id="248" w:author="Peter Eade" w:date="2016-03-10T11:04:00Z">
              <w:r>
                <w:rPr>
                  <w:lang w:val="en-US"/>
                </w:rPr>
                <w:t>SAR</w:t>
              </w:r>
            </w:ins>
          </w:p>
        </w:tc>
        <w:tc>
          <w:tcPr>
            <w:tcW w:w="1914" w:type="dxa"/>
          </w:tcPr>
          <w:p w14:paraId="2895A683" w14:textId="1F69238E" w:rsidR="000E09FB" w:rsidRDefault="00641E75" w:rsidP="000E09FB">
            <w:pPr>
              <w:spacing w:after="160" w:line="259" w:lineRule="auto"/>
              <w:contextualSpacing/>
              <w:rPr>
                <w:ins w:id="249" w:author="Peter Eade" w:date="2016-03-10T10:49:00Z"/>
                <w:lang w:val="en-US"/>
              </w:rPr>
            </w:pPr>
            <w:ins w:id="250" w:author="Peter Eade" w:date="2016-03-10T11:08:00Z">
              <w:r>
                <w:rPr>
                  <w:lang w:val="en-US"/>
                </w:rPr>
                <w:t>Voyage Data / Traffic Image</w:t>
              </w:r>
            </w:ins>
            <w:ins w:id="251" w:author="Peter Eade" w:date="2016-03-10T11:09:00Z">
              <w:r w:rsidR="00C367DC">
                <w:rPr>
                  <w:lang w:val="en-US"/>
                </w:rPr>
                <w:t xml:space="preserve"> / </w:t>
              </w:r>
              <w:proofErr w:type="spellStart"/>
              <w:r w:rsidR="00C367DC">
                <w:rPr>
                  <w:lang w:val="en-US"/>
                </w:rPr>
                <w:t>Metoc</w:t>
              </w:r>
            </w:ins>
            <w:proofErr w:type="spellEnd"/>
          </w:p>
        </w:tc>
        <w:tc>
          <w:tcPr>
            <w:tcW w:w="1914" w:type="dxa"/>
          </w:tcPr>
          <w:p w14:paraId="1021BB92" w14:textId="1A902009" w:rsidR="000E09FB" w:rsidRDefault="00C367DC" w:rsidP="000E09FB">
            <w:pPr>
              <w:spacing w:after="160" w:line="259" w:lineRule="auto"/>
              <w:contextualSpacing/>
              <w:rPr>
                <w:ins w:id="252" w:author="Peter Eade" w:date="2016-03-10T10:49:00Z"/>
                <w:lang w:val="en-US"/>
              </w:rPr>
            </w:pPr>
            <w:ins w:id="253" w:author="Peter Eade" w:date="2016-03-10T11:13:00Z">
              <w:r>
                <w:rPr>
                  <w:lang w:val="en-US"/>
                </w:rPr>
                <w:t>To support SAR action</w:t>
              </w:r>
            </w:ins>
          </w:p>
        </w:tc>
        <w:tc>
          <w:tcPr>
            <w:tcW w:w="1914" w:type="dxa"/>
          </w:tcPr>
          <w:p w14:paraId="79258A8E" w14:textId="28243094" w:rsidR="000E09FB" w:rsidRDefault="00C367DC" w:rsidP="000E09FB">
            <w:pPr>
              <w:spacing w:after="160" w:line="259" w:lineRule="auto"/>
              <w:contextualSpacing/>
              <w:rPr>
                <w:ins w:id="254" w:author="Peter Eade" w:date="2016-03-10T10:49:00Z"/>
                <w:lang w:val="en-US"/>
              </w:rPr>
            </w:pPr>
            <w:ins w:id="255" w:author="Peter Eade" w:date="2016-03-10T11:12:00Z">
              <w:r>
                <w:rPr>
                  <w:lang w:val="en-US"/>
                </w:rPr>
                <w:t>Real time</w:t>
              </w:r>
            </w:ins>
          </w:p>
        </w:tc>
        <w:tc>
          <w:tcPr>
            <w:tcW w:w="1914" w:type="dxa"/>
          </w:tcPr>
          <w:p w14:paraId="30416478" w14:textId="0EE4811D" w:rsidR="000E09FB" w:rsidRDefault="00C367DC" w:rsidP="000E09FB">
            <w:pPr>
              <w:spacing w:after="160" w:line="259" w:lineRule="auto"/>
              <w:contextualSpacing/>
              <w:rPr>
                <w:ins w:id="256" w:author="Peter Eade" w:date="2016-03-10T10:49:00Z"/>
                <w:lang w:val="en-US"/>
              </w:rPr>
            </w:pPr>
            <w:ins w:id="257" w:author="Peter Eade" w:date="2016-03-10T11:12:00Z">
              <w:r>
                <w:rPr>
                  <w:lang w:val="en-US"/>
                </w:rPr>
                <w:t>During incident</w:t>
              </w:r>
            </w:ins>
          </w:p>
        </w:tc>
      </w:tr>
      <w:tr w:rsidR="00C367DC" w14:paraId="6C9A3B6F" w14:textId="77777777" w:rsidTr="000E09FB">
        <w:trPr>
          <w:ins w:id="258" w:author="Peter Eade" w:date="2016-03-10T10:49:00Z"/>
        </w:trPr>
        <w:tc>
          <w:tcPr>
            <w:tcW w:w="1914" w:type="dxa"/>
          </w:tcPr>
          <w:p w14:paraId="4E79603D" w14:textId="7473D8E0" w:rsidR="000E09FB" w:rsidRDefault="00641E75" w:rsidP="000E09FB">
            <w:pPr>
              <w:spacing w:after="160" w:line="259" w:lineRule="auto"/>
              <w:contextualSpacing/>
              <w:rPr>
                <w:ins w:id="259" w:author="Peter Eade" w:date="2016-03-10T10:49:00Z"/>
                <w:lang w:val="en-US"/>
              </w:rPr>
            </w:pPr>
            <w:ins w:id="260" w:author="Peter Eade" w:date="2016-03-10T11:04:00Z">
              <w:r>
                <w:rPr>
                  <w:lang w:val="en-US"/>
                </w:rPr>
                <w:t>Defense</w:t>
              </w:r>
            </w:ins>
          </w:p>
        </w:tc>
        <w:tc>
          <w:tcPr>
            <w:tcW w:w="1914" w:type="dxa"/>
          </w:tcPr>
          <w:p w14:paraId="216DDE27" w14:textId="67ADDA3D" w:rsidR="000E09FB" w:rsidRDefault="00641E75" w:rsidP="000E09FB">
            <w:pPr>
              <w:spacing w:after="160" w:line="259" w:lineRule="auto"/>
              <w:contextualSpacing/>
              <w:rPr>
                <w:ins w:id="261" w:author="Peter Eade" w:date="2016-03-10T10:49:00Z"/>
                <w:lang w:val="en-US"/>
              </w:rPr>
            </w:pPr>
            <w:ins w:id="262" w:author="Peter Eade" w:date="2016-03-10T11:09:00Z">
              <w:r>
                <w:rPr>
                  <w:lang w:val="en-US"/>
                </w:rPr>
                <w:t>Voyage Data / Traffic Image</w:t>
              </w:r>
            </w:ins>
            <w:ins w:id="263" w:author="Peter Eade" w:date="2016-03-10T11:11:00Z">
              <w:r w:rsidR="00C367DC">
                <w:rPr>
                  <w:lang w:val="en-US"/>
                </w:rPr>
                <w:t xml:space="preserve"> / CCTV</w:t>
              </w:r>
            </w:ins>
          </w:p>
        </w:tc>
        <w:tc>
          <w:tcPr>
            <w:tcW w:w="1914" w:type="dxa"/>
          </w:tcPr>
          <w:p w14:paraId="0EF0376B" w14:textId="77777777" w:rsidR="000E09FB" w:rsidRDefault="000E09FB" w:rsidP="000E09FB">
            <w:pPr>
              <w:spacing w:after="160" w:line="259" w:lineRule="auto"/>
              <w:contextualSpacing/>
              <w:rPr>
                <w:ins w:id="264" w:author="Peter Eade" w:date="2016-03-10T10:49:00Z"/>
                <w:lang w:val="en-US"/>
              </w:rPr>
            </w:pPr>
          </w:p>
        </w:tc>
        <w:tc>
          <w:tcPr>
            <w:tcW w:w="1914" w:type="dxa"/>
          </w:tcPr>
          <w:p w14:paraId="308AAEA8" w14:textId="684F5976" w:rsidR="000E09FB" w:rsidRDefault="00C367DC" w:rsidP="000E09FB">
            <w:pPr>
              <w:spacing w:after="160" w:line="259" w:lineRule="auto"/>
              <w:contextualSpacing/>
              <w:rPr>
                <w:ins w:id="265" w:author="Peter Eade" w:date="2016-03-10T10:49:00Z"/>
                <w:lang w:val="en-US"/>
              </w:rPr>
            </w:pPr>
            <w:ins w:id="266" w:author="Peter Eade" w:date="2016-03-10T11:14:00Z">
              <w:r>
                <w:rPr>
                  <w:lang w:val="en-US"/>
                </w:rPr>
                <w:t>Real time</w:t>
              </w:r>
            </w:ins>
          </w:p>
        </w:tc>
        <w:tc>
          <w:tcPr>
            <w:tcW w:w="1914" w:type="dxa"/>
          </w:tcPr>
          <w:p w14:paraId="535B3201" w14:textId="77777777" w:rsidR="000E09FB" w:rsidRDefault="000E09FB" w:rsidP="000E09FB">
            <w:pPr>
              <w:spacing w:after="160" w:line="259" w:lineRule="auto"/>
              <w:contextualSpacing/>
              <w:rPr>
                <w:ins w:id="267" w:author="Peter Eade" w:date="2016-03-10T10:49:00Z"/>
                <w:lang w:val="en-US"/>
              </w:rPr>
            </w:pPr>
          </w:p>
        </w:tc>
      </w:tr>
      <w:tr w:rsidR="00C367DC" w14:paraId="2F8FFC9F" w14:textId="77777777" w:rsidTr="000E09FB">
        <w:trPr>
          <w:ins w:id="268" w:author="Peter Eade" w:date="2016-03-10T10:50:00Z"/>
        </w:trPr>
        <w:tc>
          <w:tcPr>
            <w:tcW w:w="1914" w:type="dxa"/>
          </w:tcPr>
          <w:p w14:paraId="5E9A3C19" w14:textId="0391B71A" w:rsidR="000E09FB" w:rsidRDefault="00641E75" w:rsidP="000E09FB">
            <w:pPr>
              <w:spacing w:after="160" w:line="259" w:lineRule="auto"/>
              <w:contextualSpacing/>
              <w:rPr>
                <w:ins w:id="269" w:author="Peter Eade" w:date="2016-03-10T10:50:00Z"/>
                <w:lang w:val="en-US"/>
              </w:rPr>
            </w:pPr>
            <w:ins w:id="270" w:author="Peter Eade" w:date="2016-03-10T11:04:00Z">
              <w:r>
                <w:rPr>
                  <w:lang w:val="en-US"/>
                </w:rPr>
                <w:t>Envi</w:t>
              </w:r>
            </w:ins>
            <w:ins w:id="271" w:author="Peter Eade" w:date="2016-03-10T11:05:00Z">
              <w:r>
                <w:rPr>
                  <w:lang w:val="en-US"/>
                </w:rPr>
                <w:t>ronmental</w:t>
              </w:r>
            </w:ins>
          </w:p>
        </w:tc>
        <w:tc>
          <w:tcPr>
            <w:tcW w:w="1914" w:type="dxa"/>
          </w:tcPr>
          <w:p w14:paraId="5E006359" w14:textId="4CF2F335" w:rsidR="000E09FB" w:rsidRDefault="00C367DC" w:rsidP="000E09FB">
            <w:pPr>
              <w:spacing w:after="160" w:line="259" w:lineRule="auto"/>
              <w:contextualSpacing/>
              <w:rPr>
                <w:ins w:id="272" w:author="Peter Eade" w:date="2016-03-10T10:50:00Z"/>
                <w:lang w:val="en-US"/>
              </w:rPr>
            </w:pPr>
            <w:ins w:id="273" w:author="Peter Eade" w:date="2016-03-10T11:09:00Z">
              <w:r>
                <w:rPr>
                  <w:lang w:val="en-US"/>
                </w:rPr>
                <w:t xml:space="preserve">Voyage Data / Traffic Image / </w:t>
              </w:r>
              <w:proofErr w:type="spellStart"/>
              <w:r>
                <w:rPr>
                  <w:lang w:val="en-US"/>
                </w:rPr>
                <w:t>Metoc</w:t>
              </w:r>
            </w:ins>
            <w:proofErr w:type="spellEnd"/>
          </w:p>
        </w:tc>
        <w:tc>
          <w:tcPr>
            <w:tcW w:w="1914" w:type="dxa"/>
          </w:tcPr>
          <w:p w14:paraId="4FF0261F" w14:textId="60259BF2" w:rsidR="000E09FB" w:rsidRDefault="00C367DC" w:rsidP="000E09FB">
            <w:pPr>
              <w:spacing w:after="160" w:line="259" w:lineRule="auto"/>
              <w:contextualSpacing/>
              <w:rPr>
                <w:ins w:id="274" w:author="Peter Eade" w:date="2016-03-10T10:50:00Z"/>
                <w:lang w:val="en-US"/>
              </w:rPr>
            </w:pPr>
            <w:ins w:id="275" w:author="Peter Eade" w:date="2016-03-10T11:14:00Z">
              <w:r>
                <w:rPr>
                  <w:lang w:val="en-US"/>
                </w:rPr>
                <w:t xml:space="preserve">To support pollution </w:t>
              </w:r>
            </w:ins>
            <w:ins w:id="276" w:author="Peter Eade" w:date="2016-03-10T11:17:00Z">
              <w:r>
                <w:rPr>
                  <w:lang w:val="en-US"/>
                </w:rPr>
                <w:t>incident management</w:t>
              </w:r>
            </w:ins>
          </w:p>
        </w:tc>
        <w:tc>
          <w:tcPr>
            <w:tcW w:w="1914" w:type="dxa"/>
          </w:tcPr>
          <w:p w14:paraId="4AF35677" w14:textId="4727E3DA" w:rsidR="000E09FB" w:rsidRDefault="00C367DC" w:rsidP="000E09FB">
            <w:pPr>
              <w:spacing w:after="160" w:line="259" w:lineRule="auto"/>
              <w:contextualSpacing/>
              <w:rPr>
                <w:ins w:id="277" w:author="Peter Eade" w:date="2016-03-10T10:50:00Z"/>
                <w:lang w:val="en-US"/>
              </w:rPr>
            </w:pPr>
            <w:ins w:id="278" w:author="Peter Eade" w:date="2016-03-10T11:14:00Z">
              <w:r>
                <w:rPr>
                  <w:lang w:val="en-US"/>
                </w:rPr>
                <w:t>Real time</w:t>
              </w:r>
            </w:ins>
          </w:p>
        </w:tc>
        <w:tc>
          <w:tcPr>
            <w:tcW w:w="1914" w:type="dxa"/>
          </w:tcPr>
          <w:p w14:paraId="7448FFF3" w14:textId="605CEFD2" w:rsidR="000E09FB" w:rsidRDefault="00C367DC" w:rsidP="000E09FB">
            <w:pPr>
              <w:spacing w:after="160" w:line="259" w:lineRule="auto"/>
              <w:contextualSpacing/>
              <w:rPr>
                <w:ins w:id="279" w:author="Peter Eade" w:date="2016-03-10T10:50:00Z"/>
                <w:lang w:val="en-US"/>
              </w:rPr>
            </w:pPr>
            <w:ins w:id="280" w:author="Peter Eade" w:date="2016-03-10T11:14:00Z">
              <w:r>
                <w:rPr>
                  <w:lang w:val="en-US"/>
                </w:rPr>
                <w:t>On demand</w:t>
              </w:r>
            </w:ins>
          </w:p>
        </w:tc>
      </w:tr>
      <w:tr w:rsidR="00C367DC" w14:paraId="7BD32696" w14:textId="77777777" w:rsidTr="000E09FB">
        <w:trPr>
          <w:ins w:id="281" w:author="Peter Eade" w:date="2016-03-10T11:04:00Z"/>
        </w:trPr>
        <w:tc>
          <w:tcPr>
            <w:tcW w:w="1914" w:type="dxa"/>
          </w:tcPr>
          <w:p w14:paraId="329E4104" w14:textId="701D70FC" w:rsidR="00641E75" w:rsidRDefault="00AF70DA" w:rsidP="000E09FB">
            <w:pPr>
              <w:spacing w:after="160" w:line="259" w:lineRule="auto"/>
              <w:contextualSpacing/>
              <w:rPr>
                <w:ins w:id="282" w:author="Peter Eade" w:date="2016-03-10T11:04:00Z"/>
                <w:lang w:val="en-US"/>
              </w:rPr>
            </w:pPr>
            <w:ins w:id="283" w:author="Peter Eade" w:date="2016-03-10T11:27:00Z">
              <w:r>
                <w:rPr>
                  <w:lang w:val="en-US"/>
                </w:rPr>
                <w:t>Research</w:t>
              </w:r>
            </w:ins>
          </w:p>
        </w:tc>
        <w:tc>
          <w:tcPr>
            <w:tcW w:w="1914" w:type="dxa"/>
          </w:tcPr>
          <w:p w14:paraId="7C3103B3" w14:textId="24C24C39" w:rsidR="00641E75" w:rsidRDefault="00C367DC" w:rsidP="000E09FB">
            <w:pPr>
              <w:spacing w:after="160" w:line="259" w:lineRule="auto"/>
              <w:contextualSpacing/>
              <w:rPr>
                <w:ins w:id="284" w:author="Peter Eade" w:date="2016-03-10T11:04:00Z"/>
                <w:lang w:val="en-US"/>
              </w:rPr>
            </w:pPr>
            <w:ins w:id="285" w:author="Peter Eade" w:date="2016-03-10T11:09:00Z">
              <w:r>
                <w:rPr>
                  <w:lang w:val="en-US"/>
                </w:rPr>
                <w:t>Voyage Data / Traffic Image</w:t>
              </w:r>
            </w:ins>
          </w:p>
        </w:tc>
        <w:tc>
          <w:tcPr>
            <w:tcW w:w="1914" w:type="dxa"/>
          </w:tcPr>
          <w:p w14:paraId="7F67F4A4" w14:textId="77777777" w:rsidR="00641E75" w:rsidRDefault="00641E75" w:rsidP="000E09FB">
            <w:pPr>
              <w:spacing w:after="160" w:line="259" w:lineRule="auto"/>
              <w:contextualSpacing/>
              <w:rPr>
                <w:ins w:id="286" w:author="Peter Eade" w:date="2016-03-10T11:04:00Z"/>
                <w:lang w:val="en-US"/>
              </w:rPr>
            </w:pPr>
          </w:p>
        </w:tc>
        <w:tc>
          <w:tcPr>
            <w:tcW w:w="1914" w:type="dxa"/>
          </w:tcPr>
          <w:p w14:paraId="52213947" w14:textId="77777777" w:rsidR="00641E75" w:rsidRDefault="00641E75" w:rsidP="000E09FB">
            <w:pPr>
              <w:spacing w:after="160" w:line="259" w:lineRule="auto"/>
              <w:contextualSpacing/>
              <w:rPr>
                <w:ins w:id="287" w:author="Peter Eade" w:date="2016-03-10T11:04:00Z"/>
                <w:lang w:val="en-US"/>
              </w:rPr>
            </w:pPr>
          </w:p>
        </w:tc>
        <w:tc>
          <w:tcPr>
            <w:tcW w:w="1914" w:type="dxa"/>
          </w:tcPr>
          <w:p w14:paraId="5F9F42D1" w14:textId="3D3585BC" w:rsidR="00641E75" w:rsidRDefault="00AF70DA" w:rsidP="000E09FB">
            <w:pPr>
              <w:spacing w:after="160" w:line="259" w:lineRule="auto"/>
              <w:contextualSpacing/>
              <w:rPr>
                <w:ins w:id="288" w:author="Peter Eade" w:date="2016-03-10T11:04:00Z"/>
                <w:lang w:val="en-US"/>
              </w:rPr>
            </w:pPr>
            <w:ins w:id="289" w:author="Peter Eade" w:date="2016-03-10T11:25:00Z">
              <w:r>
                <w:rPr>
                  <w:lang w:val="en-US"/>
                </w:rPr>
                <w:t>Historical</w:t>
              </w:r>
            </w:ins>
          </w:p>
        </w:tc>
      </w:tr>
      <w:tr w:rsidR="00C367DC" w14:paraId="64093F89" w14:textId="77777777" w:rsidTr="000E09FB">
        <w:trPr>
          <w:ins w:id="290" w:author="Peter Eade" w:date="2016-03-10T11:04:00Z"/>
        </w:trPr>
        <w:tc>
          <w:tcPr>
            <w:tcW w:w="1914" w:type="dxa"/>
          </w:tcPr>
          <w:p w14:paraId="74C661A7" w14:textId="6AD329B6" w:rsidR="00641E75" w:rsidRDefault="00641E75" w:rsidP="000E09FB">
            <w:pPr>
              <w:spacing w:after="160" w:line="259" w:lineRule="auto"/>
              <w:contextualSpacing/>
              <w:rPr>
                <w:ins w:id="291" w:author="Peter Eade" w:date="2016-03-10T11:04:00Z"/>
                <w:lang w:val="en-US"/>
              </w:rPr>
            </w:pPr>
            <w:ins w:id="292" w:author="Peter Eade" w:date="2016-03-10T11:05:00Z">
              <w:r>
                <w:rPr>
                  <w:lang w:val="en-US"/>
                </w:rPr>
                <w:t>Commercial</w:t>
              </w:r>
            </w:ins>
          </w:p>
        </w:tc>
        <w:tc>
          <w:tcPr>
            <w:tcW w:w="1914" w:type="dxa"/>
          </w:tcPr>
          <w:p w14:paraId="799D4AE9" w14:textId="77777777" w:rsidR="00641E75" w:rsidRDefault="00641E75" w:rsidP="000E09FB">
            <w:pPr>
              <w:spacing w:after="160" w:line="259" w:lineRule="auto"/>
              <w:contextualSpacing/>
              <w:rPr>
                <w:ins w:id="293" w:author="Peter Eade" w:date="2016-03-10T11:04:00Z"/>
                <w:lang w:val="en-US"/>
              </w:rPr>
            </w:pPr>
          </w:p>
        </w:tc>
        <w:tc>
          <w:tcPr>
            <w:tcW w:w="1914" w:type="dxa"/>
          </w:tcPr>
          <w:p w14:paraId="224FC79B" w14:textId="77777777" w:rsidR="00641E75" w:rsidRDefault="00641E75" w:rsidP="000E09FB">
            <w:pPr>
              <w:spacing w:after="160" w:line="259" w:lineRule="auto"/>
              <w:contextualSpacing/>
              <w:rPr>
                <w:ins w:id="294" w:author="Peter Eade" w:date="2016-03-10T11:04:00Z"/>
                <w:lang w:val="en-US"/>
              </w:rPr>
            </w:pPr>
          </w:p>
        </w:tc>
        <w:tc>
          <w:tcPr>
            <w:tcW w:w="1914" w:type="dxa"/>
          </w:tcPr>
          <w:p w14:paraId="69A93BA1" w14:textId="77777777" w:rsidR="00641E75" w:rsidRDefault="00641E75" w:rsidP="000E09FB">
            <w:pPr>
              <w:spacing w:after="160" w:line="259" w:lineRule="auto"/>
              <w:contextualSpacing/>
              <w:rPr>
                <w:ins w:id="295" w:author="Peter Eade" w:date="2016-03-10T11:04:00Z"/>
                <w:lang w:val="en-US"/>
              </w:rPr>
            </w:pPr>
          </w:p>
        </w:tc>
        <w:tc>
          <w:tcPr>
            <w:tcW w:w="1914" w:type="dxa"/>
          </w:tcPr>
          <w:p w14:paraId="1C6183C8" w14:textId="77777777" w:rsidR="00641E75" w:rsidRDefault="00641E75" w:rsidP="000E09FB">
            <w:pPr>
              <w:spacing w:after="160" w:line="259" w:lineRule="auto"/>
              <w:contextualSpacing/>
              <w:rPr>
                <w:ins w:id="296" w:author="Peter Eade" w:date="2016-03-10T11:04:00Z"/>
                <w:lang w:val="en-US"/>
              </w:rPr>
            </w:pPr>
          </w:p>
        </w:tc>
      </w:tr>
      <w:tr w:rsidR="00C367DC" w14:paraId="78210B37" w14:textId="77777777" w:rsidTr="000E09FB">
        <w:trPr>
          <w:ins w:id="297" w:author="Peter Eade" w:date="2016-03-10T11:04:00Z"/>
        </w:trPr>
        <w:tc>
          <w:tcPr>
            <w:tcW w:w="1914" w:type="dxa"/>
          </w:tcPr>
          <w:p w14:paraId="5C0C2F4D" w14:textId="2148EA72" w:rsidR="00641E75" w:rsidRDefault="00641E75" w:rsidP="000E09FB">
            <w:pPr>
              <w:spacing w:after="160" w:line="259" w:lineRule="auto"/>
              <w:contextualSpacing/>
              <w:rPr>
                <w:ins w:id="298" w:author="Peter Eade" w:date="2016-03-10T11:04:00Z"/>
                <w:lang w:val="en-US"/>
              </w:rPr>
            </w:pPr>
            <w:ins w:id="299" w:author="Peter Eade" w:date="2016-03-10T11:05:00Z">
              <w:r>
                <w:rPr>
                  <w:lang w:val="en-US"/>
                </w:rPr>
                <w:t>Others</w:t>
              </w:r>
            </w:ins>
          </w:p>
        </w:tc>
        <w:tc>
          <w:tcPr>
            <w:tcW w:w="1914" w:type="dxa"/>
          </w:tcPr>
          <w:p w14:paraId="5A7F80B3" w14:textId="77777777" w:rsidR="00641E75" w:rsidRDefault="00641E75" w:rsidP="000E09FB">
            <w:pPr>
              <w:spacing w:after="160" w:line="259" w:lineRule="auto"/>
              <w:contextualSpacing/>
              <w:rPr>
                <w:ins w:id="300" w:author="Peter Eade" w:date="2016-03-10T11:04:00Z"/>
                <w:lang w:val="en-US"/>
              </w:rPr>
            </w:pPr>
          </w:p>
        </w:tc>
        <w:tc>
          <w:tcPr>
            <w:tcW w:w="1914" w:type="dxa"/>
          </w:tcPr>
          <w:p w14:paraId="68794A29" w14:textId="77777777" w:rsidR="00641E75" w:rsidRDefault="00641E75" w:rsidP="000E09FB">
            <w:pPr>
              <w:spacing w:after="160" w:line="259" w:lineRule="auto"/>
              <w:contextualSpacing/>
              <w:rPr>
                <w:ins w:id="301" w:author="Peter Eade" w:date="2016-03-10T11:04:00Z"/>
                <w:lang w:val="en-US"/>
              </w:rPr>
            </w:pPr>
          </w:p>
        </w:tc>
        <w:tc>
          <w:tcPr>
            <w:tcW w:w="1914" w:type="dxa"/>
          </w:tcPr>
          <w:p w14:paraId="101EFFC2" w14:textId="77777777" w:rsidR="00641E75" w:rsidRDefault="00641E75" w:rsidP="000E09FB">
            <w:pPr>
              <w:spacing w:after="160" w:line="259" w:lineRule="auto"/>
              <w:contextualSpacing/>
              <w:rPr>
                <w:ins w:id="302" w:author="Peter Eade" w:date="2016-03-10T11:04:00Z"/>
                <w:lang w:val="en-US"/>
              </w:rPr>
            </w:pPr>
          </w:p>
        </w:tc>
        <w:tc>
          <w:tcPr>
            <w:tcW w:w="1914" w:type="dxa"/>
          </w:tcPr>
          <w:p w14:paraId="1046686E" w14:textId="77777777" w:rsidR="00641E75" w:rsidRDefault="00641E75" w:rsidP="000E09FB">
            <w:pPr>
              <w:spacing w:after="160" w:line="259" w:lineRule="auto"/>
              <w:contextualSpacing/>
              <w:rPr>
                <w:ins w:id="303" w:author="Peter Eade" w:date="2016-03-10T11:04:00Z"/>
                <w:lang w:val="en-US"/>
              </w:rPr>
            </w:pPr>
          </w:p>
        </w:tc>
      </w:tr>
      <w:tr w:rsidR="00C367DC" w14:paraId="2DE6DF7F" w14:textId="77777777" w:rsidTr="000E09FB">
        <w:trPr>
          <w:ins w:id="304" w:author="Peter Eade" w:date="2016-03-10T10:50:00Z"/>
        </w:trPr>
        <w:tc>
          <w:tcPr>
            <w:tcW w:w="1914" w:type="dxa"/>
          </w:tcPr>
          <w:p w14:paraId="444EEC51" w14:textId="5E618440" w:rsidR="000E09FB" w:rsidRDefault="000E09FB" w:rsidP="000E09FB">
            <w:pPr>
              <w:spacing w:after="160" w:line="259" w:lineRule="auto"/>
              <w:contextualSpacing/>
              <w:rPr>
                <w:ins w:id="305" w:author="Peter Eade" w:date="2016-03-10T10:50:00Z"/>
                <w:lang w:val="en-US"/>
              </w:rPr>
            </w:pPr>
          </w:p>
        </w:tc>
        <w:tc>
          <w:tcPr>
            <w:tcW w:w="1914" w:type="dxa"/>
          </w:tcPr>
          <w:p w14:paraId="22CCC242" w14:textId="77777777" w:rsidR="000E09FB" w:rsidRDefault="000E09FB" w:rsidP="000E09FB">
            <w:pPr>
              <w:spacing w:after="160" w:line="259" w:lineRule="auto"/>
              <w:contextualSpacing/>
              <w:rPr>
                <w:ins w:id="306" w:author="Peter Eade" w:date="2016-03-10T10:50:00Z"/>
                <w:lang w:val="en-US"/>
              </w:rPr>
            </w:pPr>
          </w:p>
        </w:tc>
        <w:tc>
          <w:tcPr>
            <w:tcW w:w="1914" w:type="dxa"/>
          </w:tcPr>
          <w:p w14:paraId="244527DC" w14:textId="77777777" w:rsidR="000E09FB" w:rsidRDefault="000E09FB" w:rsidP="000E09FB">
            <w:pPr>
              <w:spacing w:after="160" w:line="259" w:lineRule="auto"/>
              <w:contextualSpacing/>
              <w:rPr>
                <w:ins w:id="307" w:author="Peter Eade" w:date="2016-03-10T10:50:00Z"/>
                <w:lang w:val="en-US"/>
              </w:rPr>
            </w:pPr>
          </w:p>
        </w:tc>
        <w:tc>
          <w:tcPr>
            <w:tcW w:w="1914" w:type="dxa"/>
          </w:tcPr>
          <w:p w14:paraId="0C16DA26" w14:textId="77777777" w:rsidR="000E09FB" w:rsidRDefault="000E09FB" w:rsidP="000E09FB">
            <w:pPr>
              <w:spacing w:after="160" w:line="259" w:lineRule="auto"/>
              <w:contextualSpacing/>
              <w:rPr>
                <w:ins w:id="308" w:author="Peter Eade" w:date="2016-03-10T10:50:00Z"/>
                <w:lang w:val="en-US"/>
              </w:rPr>
            </w:pPr>
          </w:p>
        </w:tc>
        <w:tc>
          <w:tcPr>
            <w:tcW w:w="1914" w:type="dxa"/>
          </w:tcPr>
          <w:p w14:paraId="63BB9242" w14:textId="77777777" w:rsidR="000E09FB" w:rsidRDefault="000E09FB" w:rsidP="000E09FB">
            <w:pPr>
              <w:spacing w:after="160" w:line="259" w:lineRule="auto"/>
              <w:contextualSpacing/>
              <w:rPr>
                <w:ins w:id="309" w:author="Peter Eade" w:date="2016-03-10T10:50:00Z"/>
                <w:lang w:val="en-US"/>
              </w:rPr>
            </w:pPr>
          </w:p>
        </w:tc>
      </w:tr>
    </w:tbl>
    <w:p w14:paraId="15FE4511" w14:textId="77777777" w:rsidR="000E09FB" w:rsidRPr="000E09FB" w:rsidRDefault="000E09FB">
      <w:pPr>
        <w:spacing w:after="160" w:line="259" w:lineRule="auto"/>
        <w:ind w:left="1080"/>
        <w:contextualSpacing/>
        <w:rPr>
          <w:lang w:val="en-US"/>
        </w:rPr>
        <w:pPrChange w:id="310" w:author="Peter Eade" w:date="2016-03-10T10:49:00Z">
          <w:pPr>
            <w:pStyle w:val="ListParagraph"/>
            <w:numPr>
              <w:ilvl w:val="1"/>
              <w:numId w:val="36"/>
            </w:numPr>
            <w:spacing w:after="160" w:line="259" w:lineRule="auto"/>
            <w:ind w:left="1440" w:hanging="360"/>
            <w:contextualSpacing/>
          </w:pPr>
        </w:pPrChange>
      </w:pPr>
    </w:p>
    <w:p w14:paraId="7BB36C2D" w14:textId="6F646AF8" w:rsidR="00C84083" w:rsidDel="00641E75" w:rsidRDefault="00C84083" w:rsidP="00C84083">
      <w:pPr>
        <w:pStyle w:val="ListParagraph"/>
        <w:numPr>
          <w:ilvl w:val="1"/>
          <w:numId w:val="36"/>
        </w:numPr>
        <w:spacing w:after="160" w:line="259" w:lineRule="auto"/>
        <w:contextualSpacing/>
        <w:rPr>
          <w:del w:id="311" w:author="Peter Eade" w:date="2016-03-10T11:06:00Z"/>
          <w:lang w:val="en-US"/>
        </w:rPr>
      </w:pPr>
      <w:del w:id="312" w:author="Peter Eade" w:date="2016-03-10T11:06:00Z">
        <w:r w:rsidDel="00641E75">
          <w:rPr>
            <w:lang w:val="en-US"/>
          </w:rPr>
          <w:delText>SAR</w:delText>
        </w:r>
      </w:del>
    </w:p>
    <w:p w14:paraId="2D49EE90" w14:textId="1B50A0AC" w:rsidR="00C84083" w:rsidDel="00641E75" w:rsidRDefault="00C84083" w:rsidP="00C84083">
      <w:pPr>
        <w:pStyle w:val="ListParagraph"/>
        <w:numPr>
          <w:ilvl w:val="1"/>
          <w:numId w:val="36"/>
        </w:numPr>
        <w:spacing w:after="160" w:line="259" w:lineRule="auto"/>
        <w:contextualSpacing/>
        <w:rPr>
          <w:del w:id="313" w:author="Peter Eade" w:date="2016-03-10T11:06:00Z"/>
          <w:lang w:val="en-US"/>
        </w:rPr>
      </w:pPr>
      <w:del w:id="314" w:author="Peter Eade" w:date="2016-03-10T11:06:00Z">
        <w:r w:rsidDel="00641E75">
          <w:rPr>
            <w:lang w:val="en-US"/>
          </w:rPr>
          <w:delText>Defense</w:delText>
        </w:r>
      </w:del>
    </w:p>
    <w:p w14:paraId="0851D9AA" w14:textId="561DD9E0" w:rsidR="00C84083" w:rsidDel="00641E75" w:rsidRDefault="00C84083" w:rsidP="00C84083">
      <w:pPr>
        <w:pStyle w:val="ListParagraph"/>
        <w:numPr>
          <w:ilvl w:val="1"/>
          <w:numId w:val="36"/>
        </w:numPr>
        <w:spacing w:after="160" w:line="259" w:lineRule="auto"/>
        <w:contextualSpacing/>
        <w:rPr>
          <w:del w:id="315" w:author="Peter Eade" w:date="2016-03-10T11:06:00Z"/>
          <w:lang w:val="en-US"/>
        </w:rPr>
      </w:pPr>
      <w:del w:id="316" w:author="Peter Eade" w:date="2016-03-10T11:06:00Z">
        <w:r w:rsidDel="00641E75">
          <w:rPr>
            <w:lang w:val="en-US"/>
          </w:rPr>
          <w:delText>Environmental response</w:delText>
        </w:r>
      </w:del>
    </w:p>
    <w:p w14:paraId="47180FF2" w14:textId="6C0DF46F" w:rsidR="00C84083" w:rsidDel="00641E75" w:rsidRDefault="00C84083" w:rsidP="00C84083">
      <w:pPr>
        <w:pStyle w:val="ListParagraph"/>
        <w:numPr>
          <w:ilvl w:val="1"/>
          <w:numId w:val="36"/>
        </w:numPr>
        <w:spacing w:after="160" w:line="259" w:lineRule="auto"/>
        <w:contextualSpacing/>
        <w:rPr>
          <w:del w:id="317" w:author="Peter Eade" w:date="2016-03-10T11:06:00Z"/>
          <w:lang w:val="en-US"/>
        </w:rPr>
      </w:pPr>
      <w:del w:id="318" w:author="Peter Eade" w:date="2016-03-10T11:06:00Z">
        <w:r w:rsidDel="00641E75">
          <w:rPr>
            <w:lang w:val="en-US"/>
          </w:rPr>
          <w:delText>Education</w:delText>
        </w:r>
      </w:del>
    </w:p>
    <w:p w14:paraId="012891CE" w14:textId="0AD2DD2D" w:rsidR="00C84083" w:rsidDel="00641E75" w:rsidRDefault="00C84083" w:rsidP="00C84083">
      <w:pPr>
        <w:pStyle w:val="ListParagraph"/>
        <w:numPr>
          <w:ilvl w:val="1"/>
          <w:numId w:val="36"/>
        </w:numPr>
        <w:spacing w:after="160" w:line="259" w:lineRule="auto"/>
        <w:contextualSpacing/>
        <w:rPr>
          <w:del w:id="319" w:author="Peter Eade" w:date="2016-03-10T11:06:00Z"/>
          <w:lang w:val="en-US"/>
        </w:rPr>
      </w:pPr>
      <w:del w:id="320" w:author="Peter Eade" w:date="2016-03-10T11:06:00Z">
        <w:r w:rsidDel="00641E75">
          <w:rPr>
            <w:lang w:val="en-US"/>
          </w:rPr>
          <w:delText>Commercial</w:delText>
        </w:r>
      </w:del>
    </w:p>
    <w:p w14:paraId="0C6E4BFA" w14:textId="453ABCF7" w:rsidR="00C84083" w:rsidRPr="00446D1B" w:rsidDel="00641E75" w:rsidRDefault="00C84083" w:rsidP="00C84083">
      <w:pPr>
        <w:pStyle w:val="ListParagraph"/>
        <w:numPr>
          <w:ilvl w:val="1"/>
          <w:numId w:val="36"/>
        </w:numPr>
        <w:spacing w:after="160" w:line="259" w:lineRule="auto"/>
        <w:contextualSpacing/>
        <w:rPr>
          <w:del w:id="321" w:author="Peter Eade" w:date="2016-03-10T11:06:00Z"/>
          <w:lang w:val="en-US"/>
        </w:rPr>
      </w:pPr>
      <w:del w:id="322" w:author="Peter Eade" w:date="2016-03-10T11:06:00Z">
        <w:r w:rsidDel="00641E75">
          <w:rPr>
            <w:lang w:val="en-US"/>
          </w:rPr>
          <w:delText>Other Governmental organizations</w:delText>
        </w:r>
      </w:del>
    </w:p>
    <w:p w14:paraId="7E657BE0" w14:textId="02C59AB3" w:rsidR="00C84083" w:rsidRDefault="00C84083" w:rsidP="00C84083">
      <w:pPr>
        <w:pStyle w:val="ListParagraph"/>
        <w:numPr>
          <w:ilvl w:val="0"/>
          <w:numId w:val="36"/>
        </w:numPr>
        <w:spacing w:after="160" w:line="259" w:lineRule="auto"/>
        <w:contextualSpacing/>
        <w:rPr>
          <w:ins w:id="323" w:author="Peter Eade" w:date="2016-03-10T10:32:00Z"/>
          <w:lang w:val="en-US"/>
        </w:rPr>
      </w:pPr>
      <w:r w:rsidRPr="00B5108E">
        <w:rPr>
          <w:lang w:val="en-US"/>
        </w:rPr>
        <w:t>Type of information exchange</w:t>
      </w:r>
      <w:ins w:id="324" w:author="Peter Eade" w:date="2016-03-10T10:31:00Z">
        <w:r w:rsidR="00EA0BA3">
          <w:rPr>
            <w:lang w:val="en-US"/>
          </w:rPr>
          <w:t>d</w:t>
        </w:r>
      </w:ins>
    </w:p>
    <w:p w14:paraId="4A2C9613" w14:textId="216A7C98" w:rsidR="00EA0BA3" w:rsidRDefault="00EA0BA3">
      <w:pPr>
        <w:spacing w:after="160" w:line="259" w:lineRule="auto"/>
        <w:ind w:left="720"/>
        <w:contextualSpacing/>
        <w:rPr>
          <w:ins w:id="325" w:author="Peter Eade" w:date="2016-03-10T10:37:00Z"/>
          <w:lang w:val="en-US"/>
        </w:rPr>
        <w:pPrChange w:id="326" w:author="Peter Eade" w:date="2016-03-10T10:34:00Z">
          <w:pPr>
            <w:pStyle w:val="ListParagraph"/>
            <w:numPr>
              <w:numId w:val="36"/>
            </w:numPr>
            <w:spacing w:after="160" w:line="259" w:lineRule="auto"/>
            <w:ind w:hanging="360"/>
            <w:contextualSpacing/>
          </w:pPr>
        </w:pPrChange>
      </w:pPr>
      <w:ins w:id="327" w:author="Peter Eade" w:date="2016-03-10T10:34:00Z">
        <w:r>
          <w:rPr>
            <w:lang w:val="en-US"/>
          </w:rPr>
          <w:t>The following types of VTS information may be exchanged with other stakeholders</w:t>
        </w:r>
      </w:ins>
      <w:ins w:id="328" w:author="Peter Eade" w:date="2016-03-10T10:47:00Z">
        <w:r w:rsidR="00DF4D68">
          <w:rPr>
            <w:lang w:val="en-US"/>
          </w:rPr>
          <w:t xml:space="preserve"> (based on the General Principles above)</w:t>
        </w:r>
      </w:ins>
      <w:ins w:id="329" w:author="Peter Eade" w:date="2016-03-10T10:37:00Z">
        <w:r>
          <w:rPr>
            <w:lang w:val="en-US"/>
          </w:rPr>
          <w:t>:</w:t>
        </w:r>
      </w:ins>
    </w:p>
    <w:p w14:paraId="7C8AE93A" w14:textId="77777777" w:rsidR="00EA0BA3" w:rsidRDefault="00EA0BA3">
      <w:pPr>
        <w:spacing w:after="160" w:line="259" w:lineRule="auto"/>
        <w:ind w:left="720"/>
        <w:contextualSpacing/>
        <w:rPr>
          <w:ins w:id="330" w:author="Peter Eade" w:date="2016-03-10T10:37:00Z"/>
          <w:lang w:val="en-US"/>
        </w:rPr>
        <w:pPrChange w:id="331" w:author="Peter Eade" w:date="2016-03-10T10:34:00Z">
          <w:pPr>
            <w:pStyle w:val="ListParagraph"/>
            <w:numPr>
              <w:numId w:val="36"/>
            </w:numPr>
            <w:spacing w:after="160" w:line="259" w:lineRule="auto"/>
            <w:ind w:hanging="360"/>
            <w:contextualSpacing/>
          </w:pPr>
        </w:pPrChange>
      </w:pPr>
    </w:p>
    <w:p w14:paraId="5A0C5950" w14:textId="3B240DE1" w:rsidR="00EA0BA3" w:rsidRDefault="00EA0BA3" w:rsidP="00EA0BA3">
      <w:pPr>
        <w:pStyle w:val="ListParagraph"/>
        <w:numPr>
          <w:ilvl w:val="0"/>
          <w:numId w:val="22"/>
        </w:numPr>
        <w:rPr>
          <w:moveTo w:id="332" w:author="Peter Eade" w:date="2016-03-10T10:37:00Z"/>
        </w:rPr>
      </w:pPr>
      <w:moveToRangeStart w:id="333" w:author="Peter Eade" w:date="2016-03-10T10:37:00Z" w:name="move445369562"/>
      <w:moveTo w:id="334" w:author="Peter Eade" w:date="2016-03-10T10:37:00Z">
        <w:del w:id="335" w:author="Peter Eade" w:date="2016-03-10T10:37:00Z">
          <w:r w:rsidDel="00EA0BA3">
            <w:delText xml:space="preserve">Import of </w:delText>
          </w:r>
        </w:del>
        <w:r>
          <w:t xml:space="preserve">voyage </w:t>
        </w:r>
        <w:del w:id="336" w:author="Peter Eade" w:date="2016-03-10T10:37:00Z">
          <w:r w:rsidDel="00EA0BA3">
            <w:delText>information</w:delText>
          </w:r>
        </w:del>
      </w:moveTo>
      <w:ins w:id="337" w:author="Peter Eade" w:date="2016-03-10T10:37:00Z">
        <w:r>
          <w:t>data</w:t>
        </w:r>
      </w:ins>
      <w:moveTo w:id="338" w:author="Peter Eade" w:date="2016-03-10T10:37:00Z">
        <w:r>
          <w:t xml:space="preserve">; </w:t>
        </w:r>
      </w:moveTo>
    </w:p>
    <w:p w14:paraId="26CB412F" w14:textId="2E09D6B6" w:rsidR="00EA0BA3" w:rsidRDefault="00EA0BA3" w:rsidP="00EA0BA3">
      <w:pPr>
        <w:pStyle w:val="ListParagraph"/>
        <w:numPr>
          <w:ilvl w:val="0"/>
          <w:numId w:val="22"/>
        </w:numPr>
        <w:rPr>
          <w:moveTo w:id="339" w:author="Peter Eade" w:date="2016-03-10T10:37:00Z"/>
        </w:rPr>
      </w:pPr>
      <w:moveTo w:id="340" w:author="Peter Eade" w:date="2016-03-10T10:37:00Z">
        <w:del w:id="341" w:author="Peter Eade" w:date="2016-03-10T10:38:00Z">
          <w:r w:rsidDel="00EA0BA3">
            <w:delText xml:space="preserve">Export of the </w:delText>
          </w:r>
        </w:del>
      </w:moveTo>
      <w:ins w:id="342" w:author="Peter Eade" w:date="2016-03-10T10:45:00Z">
        <w:r w:rsidR="00DF4D68">
          <w:t>G</w:t>
        </w:r>
      </w:ins>
      <w:moveTo w:id="343" w:author="Peter Eade" w:date="2016-03-10T10:37:00Z">
        <w:del w:id="344" w:author="Peter Eade" w:date="2016-03-10T10:45:00Z">
          <w:r w:rsidDel="00DF4D68">
            <w:delText>g</w:delText>
          </w:r>
        </w:del>
        <w:r>
          <w:t>eneral traffic image</w:t>
        </w:r>
        <w:del w:id="345" w:author="Peter Eade" w:date="2016-03-10T10:38:00Z">
          <w:r w:rsidDel="00EA0BA3">
            <w:delText xml:space="preserve"> interfacing with the voyage information</w:delText>
          </w:r>
        </w:del>
        <w:r>
          <w:t>;</w:t>
        </w:r>
      </w:moveTo>
    </w:p>
    <w:p w14:paraId="5E9069DC" w14:textId="718FA65A" w:rsidR="00EA0BA3" w:rsidDel="00EA0BA3" w:rsidRDefault="00EA0BA3" w:rsidP="00EA0BA3">
      <w:pPr>
        <w:pStyle w:val="ListParagraph"/>
        <w:numPr>
          <w:ilvl w:val="0"/>
          <w:numId w:val="22"/>
        </w:numPr>
        <w:rPr>
          <w:del w:id="346" w:author="Peter Eade" w:date="2016-03-10T10:38:00Z"/>
          <w:moveTo w:id="347" w:author="Peter Eade" w:date="2016-03-10T10:37:00Z"/>
        </w:rPr>
      </w:pPr>
      <w:moveTo w:id="348" w:author="Peter Eade" w:date="2016-03-10T10:37:00Z">
        <w:del w:id="349" w:author="Peter Eade" w:date="2016-03-10T10:38:00Z">
          <w:r w:rsidDel="00EA0BA3">
            <w:delText xml:space="preserve">Export of the information of the vessels automatically connected to the available dangerous and polluting cargo and voyage information; </w:delText>
          </w:r>
        </w:del>
      </w:moveTo>
    </w:p>
    <w:p w14:paraId="653A0931" w14:textId="2B78E8D9" w:rsidR="00EA0BA3" w:rsidDel="00EA0BA3" w:rsidRDefault="00EA0BA3" w:rsidP="00EA0BA3">
      <w:pPr>
        <w:pStyle w:val="ListParagraph"/>
        <w:numPr>
          <w:ilvl w:val="0"/>
          <w:numId w:val="22"/>
        </w:numPr>
        <w:rPr>
          <w:del w:id="350" w:author="Peter Eade" w:date="2016-03-10T10:38:00Z"/>
          <w:moveTo w:id="351" w:author="Peter Eade" w:date="2016-03-10T10:37:00Z"/>
        </w:rPr>
      </w:pPr>
      <w:moveTo w:id="352" w:author="Peter Eade" w:date="2016-03-10T10:37:00Z">
        <w:del w:id="353" w:author="Peter Eade" w:date="2016-03-10T10:38:00Z">
          <w:r w:rsidDel="00EA0BA3">
            <w:delText>Capability to automatically connect vessels to the available route information;</w:delText>
          </w:r>
        </w:del>
      </w:moveTo>
    </w:p>
    <w:p w14:paraId="7E7F88B2" w14:textId="7E9DBC17" w:rsidR="00EA0BA3" w:rsidRDefault="00EA0BA3" w:rsidP="00EA0BA3">
      <w:pPr>
        <w:pStyle w:val="ListParagraph"/>
        <w:numPr>
          <w:ilvl w:val="0"/>
          <w:numId w:val="22"/>
        </w:numPr>
        <w:rPr>
          <w:moveTo w:id="354" w:author="Peter Eade" w:date="2016-03-10T10:37:00Z"/>
        </w:rPr>
      </w:pPr>
      <w:moveTo w:id="355" w:author="Peter Eade" w:date="2016-03-10T10:37:00Z">
        <w:r>
          <w:t xml:space="preserve">Providing or relaying </w:t>
        </w:r>
        <w:commentRangeStart w:id="356"/>
        <w:r>
          <w:t xml:space="preserve">specific </w:t>
        </w:r>
      </w:moveTo>
      <w:commentRangeEnd w:id="356"/>
      <w:r w:rsidR="00DF4D68">
        <w:rPr>
          <w:rStyle w:val="CommentReference"/>
          <w:rFonts w:eastAsia="Times New Roman"/>
          <w:lang w:eastAsia="de-DE"/>
        </w:rPr>
        <w:commentReference w:id="356"/>
      </w:r>
      <w:moveTo w:id="357" w:author="Peter Eade" w:date="2016-03-10T10:37:00Z">
        <w:del w:id="358" w:author="Peter Eade" w:date="2016-03-10T10:41:00Z">
          <w:r w:rsidDel="00DF4D68">
            <w:delText>messages</w:delText>
          </w:r>
        </w:del>
      </w:moveTo>
      <w:ins w:id="359" w:author="Peter Eade" w:date="2016-03-10T10:41:00Z">
        <w:r w:rsidR="00DF4D68">
          <w:t>information / data</w:t>
        </w:r>
      </w:ins>
      <w:moveTo w:id="360" w:author="Peter Eade" w:date="2016-03-10T10:37:00Z">
        <w:r>
          <w:t xml:space="preserve">; </w:t>
        </w:r>
        <w:del w:id="361" w:author="Peter Eade" w:date="2016-03-10T10:38:00Z">
          <w:r w:rsidDel="00EA0BA3">
            <w:delText>and</w:delText>
          </w:r>
        </w:del>
      </w:moveTo>
    </w:p>
    <w:p w14:paraId="7DAC0414" w14:textId="15883E24" w:rsidR="00EA0BA3" w:rsidRDefault="00EA0BA3" w:rsidP="00EA0BA3">
      <w:pPr>
        <w:pStyle w:val="ListParagraph"/>
        <w:numPr>
          <w:ilvl w:val="0"/>
          <w:numId w:val="22"/>
        </w:numPr>
        <w:rPr>
          <w:moveTo w:id="362" w:author="Peter Eade" w:date="2016-03-10T10:37:00Z"/>
        </w:rPr>
      </w:pPr>
      <w:moveTo w:id="363" w:author="Peter Eade" w:date="2016-03-10T10:37:00Z">
        <w:del w:id="364" w:author="Peter Eade" w:date="2016-03-10T10:38:00Z">
          <w:r w:rsidDel="00EA0BA3">
            <w:delText>Export of ETA/ATA (Estimated/Actual Time of Arrival) and ETD/ATD (Estimated/Actual Time of Departure) information, as indicating the time-dependent availability of resources available.</w:delText>
          </w:r>
        </w:del>
      </w:moveTo>
    </w:p>
    <w:moveToRangeEnd w:id="333"/>
    <w:p w14:paraId="782261BC" w14:textId="77777777" w:rsidR="00EA0BA3" w:rsidRPr="00EA0BA3" w:rsidRDefault="00EA0BA3">
      <w:pPr>
        <w:spacing w:after="160" w:line="259" w:lineRule="auto"/>
        <w:ind w:left="720"/>
        <w:contextualSpacing/>
        <w:rPr>
          <w:ins w:id="365" w:author="Peter Eade" w:date="2016-03-10T10:31:00Z"/>
          <w:lang w:val="en-US"/>
        </w:rPr>
        <w:pPrChange w:id="366" w:author="Peter Eade" w:date="2016-03-10T10:34:00Z">
          <w:pPr>
            <w:pStyle w:val="ListParagraph"/>
            <w:numPr>
              <w:numId w:val="36"/>
            </w:numPr>
            <w:spacing w:after="160" w:line="259" w:lineRule="auto"/>
            <w:ind w:hanging="360"/>
            <w:contextualSpacing/>
          </w:pPr>
        </w:pPrChange>
      </w:pPr>
    </w:p>
    <w:p w14:paraId="3CD2EC72" w14:textId="3FF91230" w:rsidR="00EA0BA3" w:rsidRPr="00B5108E" w:rsidRDefault="00EA0BA3" w:rsidP="00C84083">
      <w:pPr>
        <w:pStyle w:val="ListParagraph"/>
        <w:numPr>
          <w:ilvl w:val="0"/>
          <w:numId w:val="36"/>
        </w:numPr>
        <w:spacing w:after="160" w:line="259" w:lineRule="auto"/>
        <w:contextualSpacing/>
        <w:rPr>
          <w:lang w:val="en-US"/>
        </w:rPr>
      </w:pPr>
      <w:ins w:id="367" w:author="Peter Eade" w:date="2016-03-10T10:31:00Z">
        <w:r>
          <w:rPr>
            <w:lang w:val="en-US"/>
          </w:rPr>
          <w:t>Exchange Mechanisms</w:t>
        </w:r>
      </w:ins>
    </w:p>
    <w:p w14:paraId="164E45B6" w14:textId="77777777" w:rsidR="00C84083" w:rsidRDefault="00C84083" w:rsidP="00C84083">
      <w:pPr>
        <w:pStyle w:val="ListParagraph"/>
        <w:numPr>
          <w:ilvl w:val="1"/>
          <w:numId w:val="36"/>
        </w:numPr>
        <w:spacing w:after="160" w:line="259" w:lineRule="auto"/>
        <w:contextualSpacing/>
        <w:rPr>
          <w:lang w:val="en-US"/>
        </w:rPr>
      </w:pPr>
      <w:r>
        <w:rPr>
          <w:lang w:val="en-US"/>
        </w:rPr>
        <w:t>Existing techniques</w:t>
      </w:r>
    </w:p>
    <w:p w14:paraId="53D5269D" w14:textId="77777777" w:rsidR="00C84083" w:rsidRPr="00B5108E" w:rsidRDefault="00C84083" w:rsidP="00C84083">
      <w:pPr>
        <w:pStyle w:val="ListParagraph"/>
        <w:numPr>
          <w:ilvl w:val="1"/>
          <w:numId w:val="36"/>
        </w:numPr>
        <w:spacing w:after="160" w:line="259" w:lineRule="auto"/>
        <w:contextualSpacing/>
        <w:rPr>
          <w:lang w:val="en-US"/>
        </w:rPr>
      </w:pPr>
      <w:r w:rsidRPr="00B5108E">
        <w:rPr>
          <w:lang w:val="en-US"/>
        </w:rPr>
        <w:t>One way</w:t>
      </w:r>
    </w:p>
    <w:p w14:paraId="33374A86" w14:textId="77777777" w:rsidR="00C84083" w:rsidRDefault="00C84083" w:rsidP="00C84083">
      <w:pPr>
        <w:pStyle w:val="ListParagraph"/>
        <w:numPr>
          <w:ilvl w:val="1"/>
          <w:numId w:val="36"/>
        </w:numPr>
        <w:spacing w:after="160" w:line="259" w:lineRule="auto"/>
        <w:contextualSpacing/>
        <w:rPr>
          <w:lang w:val="en-US"/>
        </w:rPr>
      </w:pPr>
      <w:r w:rsidRPr="00B5108E">
        <w:rPr>
          <w:lang w:val="en-US"/>
        </w:rPr>
        <w:t>Bidirectional</w:t>
      </w:r>
    </w:p>
    <w:p w14:paraId="6B32C953" w14:textId="77777777" w:rsidR="00C84083" w:rsidRPr="00446D1B" w:rsidRDefault="00C84083" w:rsidP="00C84083">
      <w:pPr>
        <w:pStyle w:val="ListParagraph"/>
        <w:numPr>
          <w:ilvl w:val="2"/>
          <w:numId w:val="36"/>
        </w:numPr>
        <w:spacing w:after="160" w:line="259" w:lineRule="auto"/>
        <w:contextualSpacing/>
        <w:rPr>
          <w:lang w:val="en-US"/>
        </w:rPr>
      </w:pPr>
      <w:r>
        <w:rPr>
          <w:lang w:val="en-US"/>
        </w:rPr>
        <w:lastRenderedPageBreak/>
        <w:t xml:space="preserve">Value for </w:t>
      </w:r>
      <w:proofErr w:type="gramStart"/>
      <w:r>
        <w:rPr>
          <w:lang w:val="en-US"/>
        </w:rPr>
        <w:t>VTS ?</w:t>
      </w:r>
      <w:proofErr w:type="gramEnd"/>
    </w:p>
    <w:p w14:paraId="16625C68" w14:textId="77777777" w:rsidR="00C84083" w:rsidRDefault="00C84083" w:rsidP="00C84083">
      <w:pPr>
        <w:pStyle w:val="ListParagraph"/>
        <w:numPr>
          <w:ilvl w:val="0"/>
          <w:numId w:val="36"/>
        </w:numPr>
        <w:spacing w:after="160" w:line="259" w:lineRule="auto"/>
        <w:contextualSpacing/>
        <w:rPr>
          <w:lang w:val="en-US"/>
        </w:rPr>
      </w:pPr>
      <w:r>
        <w:rPr>
          <w:lang w:val="en-US"/>
        </w:rPr>
        <w:t>Timing</w:t>
      </w:r>
    </w:p>
    <w:p w14:paraId="567FC0F2" w14:textId="77777777" w:rsidR="00C84083" w:rsidRDefault="00C84083" w:rsidP="00C84083">
      <w:pPr>
        <w:pStyle w:val="ListParagraph"/>
        <w:numPr>
          <w:ilvl w:val="1"/>
          <w:numId w:val="36"/>
        </w:numPr>
        <w:spacing w:after="160" w:line="259" w:lineRule="auto"/>
        <w:contextualSpacing/>
        <w:rPr>
          <w:lang w:val="en-US"/>
        </w:rPr>
      </w:pPr>
      <w:r>
        <w:rPr>
          <w:lang w:val="en-US"/>
        </w:rPr>
        <w:t>Real-time</w:t>
      </w:r>
    </w:p>
    <w:p w14:paraId="7E19E278" w14:textId="77777777" w:rsidR="00C84083" w:rsidRDefault="00C84083" w:rsidP="00C84083">
      <w:pPr>
        <w:pStyle w:val="ListParagraph"/>
        <w:numPr>
          <w:ilvl w:val="1"/>
          <w:numId w:val="36"/>
        </w:numPr>
        <w:spacing w:after="160" w:line="259" w:lineRule="auto"/>
        <w:contextualSpacing/>
        <w:rPr>
          <w:lang w:val="en-US"/>
        </w:rPr>
      </w:pPr>
      <w:r>
        <w:rPr>
          <w:lang w:val="en-US"/>
        </w:rPr>
        <w:t>Near real-time</w:t>
      </w:r>
    </w:p>
    <w:p w14:paraId="42121EA3" w14:textId="77777777" w:rsidR="00C84083" w:rsidRDefault="00C84083" w:rsidP="00C84083">
      <w:pPr>
        <w:pStyle w:val="ListParagraph"/>
        <w:numPr>
          <w:ilvl w:val="1"/>
          <w:numId w:val="36"/>
        </w:numPr>
        <w:spacing w:after="160" w:line="259" w:lineRule="auto"/>
        <w:contextualSpacing/>
        <w:rPr>
          <w:lang w:val="en-US"/>
        </w:rPr>
      </w:pPr>
      <w:r>
        <w:rPr>
          <w:lang w:val="en-US"/>
        </w:rPr>
        <w:t>Less frequent</w:t>
      </w:r>
    </w:p>
    <w:p w14:paraId="4C2E3598" w14:textId="77777777" w:rsidR="00C84083" w:rsidRPr="00B5108E" w:rsidRDefault="00C84083" w:rsidP="00C84083">
      <w:pPr>
        <w:pStyle w:val="ListParagraph"/>
        <w:numPr>
          <w:ilvl w:val="1"/>
          <w:numId w:val="36"/>
        </w:numPr>
        <w:spacing w:after="160" w:line="259" w:lineRule="auto"/>
        <w:contextualSpacing/>
        <w:rPr>
          <w:lang w:val="en-US"/>
        </w:rPr>
      </w:pPr>
      <w:r>
        <w:rPr>
          <w:lang w:val="en-US"/>
        </w:rPr>
        <w:t>On request</w:t>
      </w:r>
    </w:p>
    <w:p w14:paraId="23CAF504" w14:textId="77777777" w:rsidR="00C84083" w:rsidRDefault="00C84083" w:rsidP="00C84083">
      <w:pPr>
        <w:pStyle w:val="ListParagraph"/>
        <w:numPr>
          <w:ilvl w:val="0"/>
          <w:numId w:val="36"/>
        </w:numPr>
        <w:spacing w:after="160" w:line="259" w:lineRule="auto"/>
        <w:contextualSpacing/>
        <w:rPr>
          <w:lang w:val="en-US"/>
        </w:rPr>
      </w:pPr>
      <w:r>
        <w:rPr>
          <w:lang w:val="en-US"/>
        </w:rPr>
        <w:t>What to do with received information</w:t>
      </w:r>
    </w:p>
    <w:p w14:paraId="3C266A67" w14:textId="77777777" w:rsidR="00C84083" w:rsidRDefault="00C84083" w:rsidP="00C84083">
      <w:pPr>
        <w:pStyle w:val="ListParagraph"/>
        <w:numPr>
          <w:ilvl w:val="1"/>
          <w:numId w:val="36"/>
        </w:numPr>
        <w:spacing w:after="160" w:line="259" w:lineRule="auto"/>
        <w:contextualSpacing/>
        <w:rPr>
          <w:lang w:val="en-US"/>
        </w:rPr>
      </w:pPr>
      <w:r>
        <w:rPr>
          <w:lang w:val="en-US"/>
        </w:rPr>
        <w:t>Integrate</w:t>
      </w:r>
    </w:p>
    <w:p w14:paraId="28CCC3FE" w14:textId="77777777" w:rsidR="00C84083" w:rsidRDefault="00C84083" w:rsidP="00C84083">
      <w:pPr>
        <w:pStyle w:val="ListParagraph"/>
        <w:numPr>
          <w:ilvl w:val="1"/>
          <w:numId w:val="36"/>
        </w:numPr>
        <w:spacing w:after="160" w:line="259" w:lineRule="auto"/>
        <w:contextualSpacing/>
        <w:rPr>
          <w:lang w:val="en-US"/>
        </w:rPr>
      </w:pPr>
      <w:r>
        <w:rPr>
          <w:lang w:val="en-US"/>
        </w:rPr>
        <w:t>Display separately</w:t>
      </w:r>
    </w:p>
    <w:p w14:paraId="5287A131" w14:textId="77777777" w:rsidR="00C84083" w:rsidRDefault="00C84083" w:rsidP="00C84083">
      <w:pPr>
        <w:pStyle w:val="ListParagraph"/>
        <w:numPr>
          <w:ilvl w:val="1"/>
          <w:numId w:val="36"/>
        </w:numPr>
        <w:spacing w:after="160" w:line="259" w:lineRule="auto"/>
        <w:contextualSpacing/>
        <w:rPr>
          <w:lang w:val="en-US"/>
        </w:rPr>
      </w:pPr>
      <w:r>
        <w:rPr>
          <w:lang w:val="en-US"/>
        </w:rPr>
        <w:t>Only consulting secondary information</w:t>
      </w:r>
    </w:p>
    <w:p w14:paraId="383FBE4D" w14:textId="77777777" w:rsidR="00C84083" w:rsidRDefault="00C84083" w:rsidP="00C84083">
      <w:pPr>
        <w:pStyle w:val="ListParagraph"/>
        <w:numPr>
          <w:ilvl w:val="0"/>
          <w:numId w:val="36"/>
        </w:numPr>
        <w:spacing w:after="160" w:line="259" w:lineRule="auto"/>
        <w:contextualSpacing/>
        <w:rPr>
          <w:lang w:val="en-US"/>
        </w:rPr>
      </w:pPr>
      <w:r>
        <w:rPr>
          <w:lang w:val="en-US"/>
        </w:rPr>
        <w:t>Governance of information exchange</w:t>
      </w:r>
    </w:p>
    <w:p w14:paraId="0074603A" w14:textId="77777777" w:rsidR="00C84083" w:rsidRDefault="00C84083" w:rsidP="00C84083">
      <w:pPr>
        <w:pStyle w:val="ListParagraph"/>
        <w:numPr>
          <w:ilvl w:val="1"/>
          <w:numId w:val="36"/>
        </w:numPr>
        <w:spacing w:after="160" w:line="259" w:lineRule="auto"/>
        <w:contextualSpacing/>
        <w:rPr>
          <w:lang w:val="en-US"/>
        </w:rPr>
      </w:pPr>
      <w:r>
        <w:rPr>
          <w:lang w:val="en-US"/>
        </w:rPr>
        <w:t>Legal aspects</w:t>
      </w:r>
    </w:p>
    <w:p w14:paraId="0B9C32CB" w14:textId="77777777" w:rsidR="00C84083" w:rsidRPr="00A12AA9" w:rsidRDefault="00C84083" w:rsidP="00C84083">
      <w:pPr>
        <w:pStyle w:val="ListParagraph"/>
        <w:numPr>
          <w:ilvl w:val="2"/>
          <w:numId w:val="36"/>
        </w:numPr>
        <w:spacing w:after="160" w:line="259" w:lineRule="auto"/>
        <w:contextualSpacing/>
        <w:rPr>
          <w:lang w:val="en-US"/>
        </w:rPr>
      </w:pPr>
      <w:r>
        <w:rPr>
          <w:lang w:val="en-US"/>
        </w:rPr>
        <w:t>Distribution by stakeholder</w:t>
      </w:r>
    </w:p>
    <w:p w14:paraId="02553F30" w14:textId="77777777" w:rsidR="00C84083" w:rsidRDefault="00C84083" w:rsidP="00C84083">
      <w:pPr>
        <w:pStyle w:val="ListParagraph"/>
        <w:numPr>
          <w:ilvl w:val="1"/>
          <w:numId w:val="36"/>
        </w:numPr>
        <w:spacing w:after="160" w:line="259" w:lineRule="auto"/>
        <w:contextualSpacing/>
        <w:rPr>
          <w:lang w:val="en-US"/>
        </w:rPr>
      </w:pPr>
      <w:r>
        <w:rPr>
          <w:lang w:val="en-US"/>
        </w:rPr>
        <w:t>Service level</w:t>
      </w:r>
    </w:p>
    <w:p w14:paraId="1B65BE36" w14:textId="77777777" w:rsidR="00C84083" w:rsidRDefault="00C84083" w:rsidP="00C84083">
      <w:pPr>
        <w:pStyle w:val="ListParagraph"/>
        <w:numPr>
          <w:ilvl w:val="1"/>
          <w:numId w:val="36"/>
        </w:numPr>
        <w:spacing w:after="160" w:line="259" w:lineRule="auto"/>
        <w:contextualSpacing/>
        <w:rPr>
          <w:lang w:val="en-US"/>
        </w:rPr>
      </w:pPr>
      <w:r>
        <w:rPr>
          <w:lang w:val="en-US"/>
        </w:rPr>
        <w:t>Security</w:t>
      </w:r>
    </w:p>
    <w:p w14:paraId="293EEE6E" w14:textId="77777777" w:rsidR="00C84083" w:rsidRDefault="00C84083" w:rsidP="00C84083">
      <w:pPr>
        <w:pStyle w:val="ListParagraph"/>
        <w:numPr>
          <w:ilvl w:val="1"/>
          <w:numId w:val="36"/>
        </w:numPr>
        <w:spacing w:after="160" w:line="259" w:lineRule="auto"/>
        <w:contextualSpacing/>
        <w:rPr>
          <w:lang w:val="en-US"/>
        </w:rPr>
      </w:pPr>
      <w:r>
        <w:rPr>
          <w:lang w:val="en-US"/>
        </w:rPr>
        <w:t>Reliability</w:t>
      </w:r>
    </w:p>
    <w:p w14:paraId="6E4DCBC3" w14:textId="77777777" w:rsidR="00C84083" w:rsidRDefault="00C84083" w:rsidP="00C84083">
      <w:pPr>
        <w:pStyle w:val="ListParagraph"/>
        <w:numPr>
          <w:ilvl w:val="1"/>
          <w:numId w:val="36"/>
        </w:numPr>
        <w:spacing w:after="160" w:line="259" w:lineRule="auto"/>
        <w:contextualSpacing/>
        <w:rPr>
          <w:lang w:val="en-US"/>
        </w:rPr>
      </w:pPr>
      <w:r>
        <w:rPr>
          <w:lang w:val="en-US"/>
        </w:rPr>
        <w:t>User rights</w:t>
      </w:r>
    </w:p>
    <w:p w14:paraId="398ED936" w14:textId="77777777" w:rsidR="00C84083" w:rsidRDefault="00C84083" w:rsidP="00C84083">
      <w:pPr>
        <w:pStyle w:val="ListParagraph"/>
        <w:numPr>
          <w:ilvl w:val="1"/>
          <w:numId w:val="36"/>
        </w:numPr>
        <w:spacing w:after="160" w:line="259" w:lineRule="auto"/>
        <w:contextualSpacing/>
        <w:rPr>
          <w:lang w:val="en-US"/>
        </w:rPr>
      </w:pPr>
      <w:r>
        <w:rPr>
          <w:lang w:val="en-US"/>
        </w:rPr>
        <w:t>Maintaining the information exchange</w:t>
      </w:r>
    </w:p>
    <w:p w14:paraId="382FB4EC" w14:textId="77777777" w:rsidR="00C84083" w:rsidRPr="0038046D" w:rsidRDefault="00C84083" w:rsidP="00C84083">
      <w:pPr>
        <w:pStyle w:val="ListParagraph"/>
        <w:numPr>
          <w:ilvl w:val="2"/>
          <w:numId w:val="36"/>
        </w:numPr>
        <w:spacing w:after="160" w:line="259" w:lineRule="auto"/>
        <w:contextualSpacing/>
        <w:rPr>
          <w:lang w:val="en-US"/>
        </w:rPr>
      </w:pPr>
      <w:r>
        <w:rPr>
          <w:lang w:val="en-US"/>
        </w:rPr>
        <w:t>Community of stakeholders</w:t>
      </w:r>
    </w:p>
    <w:p w14:paraId="05B4F61A" w14:textId="77777777" w:rsidR="00C84083" w:rsidRDefault="00C84083"/>
    <w:p w14:paraId="0A51ECBC" w14:textId="77777777" w:rsidR="00C84083" w:rsidRDefault="00C84083"/>
    <w:p w14:paraId="6E110EFB" w14:textId="77777777" w:rsidR="00C84083" w:rsidRDefault="00C84083">
      <w:r>
        <w:br w:type="page"/>
      </w:r>
    </w:p>
    <w:p w14:paraId="1F78ACCB" w14:textId="77777777" w:rsidR="00C84083" w:rsidRDefault="00C84083">
      <w:pPr>
        <w:rPr>
          <w:rFonts w:eastAsia="Calibri" w:cs="Calibri"/>
          <w:b/>
          <w:caps/>
          <w:kern w:val="28"/>
          <w:sz w:val="24"/>
          <w:lang w:eastAsia="de-DE"/>
        </w:rPr>
      </w:pPr>
    </w:p>
    <w:p w14:paraId="5A46DF6B" w14:textId="2BDD9104" w:rsidR="00FF7F6B" w:rsidRDefault="00FF7F6B" w:rsidP="004601C4">
      <w:pPr>
        <w:pStyle w:val="Heading1"/>
        <w:numPr>
          <w:ilvl w:val="0"/>
          <w:numId w:val="9"/>
        </w:numPr>
      </w:pPr>
      <w:r>
        <w:t>Introduction</w:t>
      </w:r>
      <w:bookmarkEnd w:id="4"/>
      <w:bookmarkEnd w:id="5"/>
    </w:p>
    <w:p w14:paraId="6BF5ECE7" w14:textId="77777777" w:rsidR="00FF7F6B" w:rsidRDefault="00FF7F6B" w:rsidP="00775795">
      <w:pPr>
        <w:pStyle w:val="AppendixHeading2"/>
        <w:rPr>
          <w:lang w:eastAsia="de-DE"/>
        </w:rPr>
      </w:pPr>
      <w:r>
        <w:rPr>
          <w:lang w:eastAsia="de-DE"/>
        </w:rPr>
        <w:t>Preamble</w:t>
      </w:r>
    </w:p>
    <w:p w14:paraId="548E3C5F" w14:textId="77777777" w:rsidR="00FF7F6B" w:rsidRDefault="00FF7F6B" w:rsidP="00FF7F6B">
      <w:pPr>
        <w:rPr>
          <w:lang w:eastAsia="de-DE"/>
        </w:rPr>
      </w:pPr>
      <w:r>
        <w:rPr>
          <w:lang w:eastAsia="de-DE"/>
        </w:rPr>
        <w:t xml:space="preserve">A Vessel Traffic Service (VTS) is recognised as a valuable asset to </w:t>
      </w:r>
      <w:r w:rsidR="00D64FA9">
        <w:rPr>
          <w:lang w:eastAsia="de-DE"/>
        </w:rPr>
        <w:t>reduce</w:t>
      </w:r>
      <w:r>
        <w:rPr>
          <w:lang w:eastAsia="de-DE"/>
        </w:rPr>
        <w:t xml:space="preserve"> incidents resulting from conflicts in vessel traffic. </w:t>
      </w:r>
      <w:r w:rsidRPr="00496900">
        <w:rPr>
          <w:lang w:eastAsia="de-DE"/>
        </w:rPr>
        <w:t xml:space="preserve">This </w:t>
      </w:r>
      <w:r>
        <w:rPr>
          <w:lang w:eastAsia="de-DE"/>
        </w:rPr>
        <w:t xml:space="preserve">contributes to the safety and efficiency of maritime traffic, and protecting the marine environment. Consequently, VTS plays an important role in risk management, not only on behalf of maritime traffic safety and fluency, but also on behalf of the continuity </w:t>
      </w:r>
      <w:r w:rsidR="00703247">
        <w:rPr>
          <w:lang w:eastAsia="de-DE"/>
        </w:rPr>
        <w:t>of the maritime transport chain.</w:t>
      </w:r>
    </w:p>
    <w:p w14:paraId="6FAEFC6C" w14:textId="77777777" w:rsidR="00FF7F6B" w:rsidRDefault="00FF7F6B" w:rsidP="00FF7F6B">
      <w:pPr>
        <w:rPr>
          <w:lang w:eastAsia="de-DE"/>
        </w:rPr>
      </w:pPr>
    </w:p>
    <w:p w14:paraId="2716BB5D" w14:textId="77777777" w:rsidR="00FF7F6B" w:rsidRDefault="00FF7F6B" w:rsidP="00FF7F6B">
      <w:pPr>
        <w:rPr>
          <w:lang w:eastAsia="de-DE"/>
        </w:rPr>
      </w:pPr>
      <w:r>
        <w:rPr>
          <w:lang w:eastAsia="de-DE"/>
        </w:rPr>
        <w:t xml:space="preserve">The role of VTS is well established and its services are well positioned in the maritime domain. However, this Guideline has a broad perspective, to help VTS </w:t>
      </w:r>
      <w:r w:rsidR="00775795">
        <w:rPr>
          <w:lang w:eastAsia="de-DE"/>
        </w:rPr>
        <w:t>au</w:t>
      </w:r>
      <w:r>
        <w:rPr>
          <w:lang w:eastAsia="de-DE"/>
        </w:rPr>
        <w:t xml:space="preserve">thorities in their interaction with other services, </w:t>
      </w:r>
      <w:r w:rsidRPr="00CC2BD0">
        <w:rPr>
          <w:lang w:eastAsia="de-DE"/>
        </w:rPr>
        <w:t>outside the VTS area</w:t>
      </w:r>
      <w:r>
        <w:rPr>
          <w:lang w:eastAsia="de-DE"/>
        </w:rPr>
        <w:t>.</w:t>
      </w:r>
    </w:p>
    <w:p w14:paraId="2E1EA9A4" w14:textId="77777777" w:rsidR="004601C4" w:rsidRDefault="004601C4" w:rsidP="00FF7F6B">
      <w:pPr>
        <w:rPr>
          <w:lang w:eastAsia="de-DE"/>
        </w:rPr>
      </w:pPr>
    </w:p>
    <w:p w14:paraId="695EBDA9" w14:textId="77777777" w:rsidR="00FF7F6B" w:rsidRDefault="00FF7F6B" w:rsidP="00FF7F6B">
      <w:pPr>
        <w:rPr>
          <w:lang w:eastAsia="de-DE"/>
        </w:rPr>
      </w:pPr>
      <w:r>
        <w:rPr>
          <w:lang w:eastAsia="de-DE"/>
        </w:rPr>
        <w:t xml:space="preserve">Also in the maritime domain, VTS information may be needed to support other services such as maritime security or environmental agencies, with </w:t>
      </w:r>
      <w:r w:rsidR="004127A2">
        <w:rPr>
          <w:lang w:eastAsia="de-DE"/>
        </w:rPr>
        <w:t>which</w:t>
      </w:r>
      <w:r>
        <w:rPr>
          <w:lang w:eastAsia="de-DE"/>
        </w:rPr>
        <w:t xml:space="preserve"> the VTS Authority may not have had previous interaction. The possible stakeholders </w:t>
      </w:r>
      <w:r w:rsidRPr="00AC6193">
        <w:rPr>
          <w:lang w:eastAsia="de-DE"/>
        </w:rPr>
        <w:t>who may wish or need to co</w:t>
      </w:r>
      <w:r>
        <w:rPr>
          <w:lang w:eastAsia="de-DE"/>
        </w:rPr>
        <w:t>-operate</w:t>
      </w:r>
      <w:r w:rsidRPr="00AC6193">
        <w:rPr>
          <w:lang w:eastAsia="de-DE"/>
        </w:rPr>
        <w:t xml:space="preserve"> with the VTS Authority </w:t>
      </w:r>
      <w:r>
        <w:rPr>
          <w:lang w:eastAsia="de-DE"/>
        </w:rPr>
        <w:t>need to be identified.</w:t>
      </w:r>
      <w:r w:rsidR="00703247">
        <w:rPr>
          <w:lang w:eastAsia="de-DE"/>
        </w:rPr>
        <w:t xml:space="preserve"> Examples are given in Annex A.</w:t>
      </w:r>
    </w:p>
    <w:p w14:paraId="729EE85D" w14:textId="77777777" w:rsidR="004601C4" w:rsidRDefault="004601C4" w:rsidP="00FF7F6B">
      <w:pPr>
        <w:rPr>
          <w:lang w:eastAsia="de-DE"/>
        </w:rPr>
      </w:pPr>
    </w:p>
    <w:p w14:paraId="55452E2C" w14:textId="77777777" w:rsidR="00775795" w:rsidRDefault="004601C4" w:rsidP="00FF7F6B">
      <w:pPr>
        <w:rPr>
          <w:lang w:eastAsia="de-DE"/>
        </w:rPr>
      </w:pPr>
      <w:r>
        <w:rPr>
          <w:lang w:eastAsia="de-DE"/>
        </w:rPr>
        <w:t>P</w:t>
      </w:r>
      <w:r w:rsidR="00FF7F6B">
        <w:rPr>
          <w:lang w:eastAsia="de-DE"/>
        </w:rPr>
        <w:t>resent legislation, guidelines and manuals could be studied in order to identify the limitations on possible interaction with allied and other services, identify inconsistencies with legislation, guidelines and manuals and determi</w:t>
      </w:r>
      <w:r w:rsidR="00775795">
        <w:rPr>
          <w:lang w:eastAsia="de-DE"/>
        </w:rPr>
        <w:t>ne any modifications necessary.</w:t>
      </w:r>
    </w:p>
    <w:p w14:paraId="5A092786" w14:textId="77777777" w:rsidR="00FF7F6B" w:rsidRDefault="00FF7F6B" w:rsidP="00FF7F6B">
      <w:pPr>
        <w:rPr>
          <w:lang w:eastAsia="de-DE"/>
        </w:rPr>
      </w:pPr>
      <w:r>
        <w:rPr>
          <w:lang w:eastAsia="de-DE"/>
        </w:rPr>
        <w:t xml:space="preserve">In particular, the </w:t>
      </w:r>
      <w:r w:rsidR="00775795">
        <w:rPr>
          <w:lang w:eastAsia="de-DE"/>
        </w:rPr>
        <w:t>r</w:t>
      </w:r>
      <w:r>
        <w:rPr>
          <w:lang w:eastAsia="de-DE"/>
        </w:rPr>
        <w:t xml:space="preserve">eferences </w:t>
      </w:r>
      <w:r w:rsidR="00775795">
        <w:rPr>
          <w:lang w:eastAsia="de-DE"/>
        </w:rPr>
        <w:t xml:space="preserve">in chapter 7 </w:t>
      </w:r>
      <w:r>
        <w:rPr>
          <w:lang w:eastAsia="de-DE"/>
        </w:rPr>
        <w:t>may p</w:t>
      </w:r>
      <w:r w:rsidR="00775795">
        <w:rPr>
          <w:lang w:eastAsia="de-DE"/>
        </w:rPr>
        <w:t>rovide guidance in this respect.</w:t>
      </w:r>
    </w:p>
    <w:p w14:paraId="2C3E1BD8" w14:textId="77777777" w:rsidR="00FF7F6B" w:rsidRDefault="00FF7F6B" w:rsidP="00FF7F6B">
      <w:pPr>
        <w:rPr>
          <w:b/>
          <w:lang w:eastAsia="de-DE"/>
        </w:rPr>
      </w:pPr>
    </w:p>
    <w:p w14:paraId="65BEF0FA" w14:textId="77777777" w:rsidR="00FF7F6B" w:rsidRPr="005A54B5" w:rsidRDefault="00FF7F6B" w:rsidP="00775795">
      <w:pPr>
        <w:pStyle w:val="AppendixHeading2"/>
        <w:rPr>
          <w:lang w:eastAsia="de-DE"/>
        </w:rPr>
      </w:pPr>
      <w:r w:rsidRPr="005A54B5">
        <w:rPr>
          <w:lang w:eastAsia="de-DE"/>
        </w:rPr>
        <w:t>Objective</w:t>
      </w:r>
    </w:p>
    <w:p w14:paraId="692F99E8" w14:textId="77777777" w:rsidR="00FF7F6B" w:rsidRDefault="00FF7F6B" w:rsidP="00FF7F6B">
      <w:pPr>
        <w:rPr>
          <w:lang w:eastAsia="de-DE"/>
        </w:rPr>
      </w:pPr>
      <w:r w:rsidRPr="009C2C30">
        <w:rPr>
          <w:lang w:eastAsia="de-DE"/>
        </w:rPr>
        <w:t>This Guideline descr</w:t>
      </w:r>
      <w:r>
        <w:rPr>
          <w:lang w:eastAsia="de-DE"/>
        </w:rPr>
        <w:t xml:space="preserve">ibes the issues to be considered and the principles to be respected </w:t>
      </w:r>
      <w:r w:rsidRPr="009C2C30">
        <w:rPr>
          <w:lang w:eastAsia="de-DE"/>
        </w:rPr>
        <w:t xml:space="preserve">for </w:t>
      </w:r>
      <w:r>
        <w:rPr>
          <w:lang w:eastAsia="de-DE"/>
        </w:rPr>
        <w:t>successful</w:t>
      </w:r>
      <w:r w:rsidRPr="009C2C30">
        <w:rPr>
          <w:lang w:eastAsia="de-DE"/>
        </w:rPr>
        <w:t xml:space="preserve"> interaction </w:t>
      </w:r>
      <w:r>
        <w:rPr>
          <w:lang w:eastAsia="de-DE"/>
        </w:rPr>
        <w:t xml:space="preserve">between </w:t>
      </w:r>
      <w:r w:rsidRPr="009C2C30">
        <w:rPr>
          <w:lang w:eastAsia="de-DE"/>
        </w:rPr>
        <w:t>VTS</w:t>
      </w:r>
      <w:r>
        <w:rPr>
          <w:lang w:eastAsia="de-DE"/>
        </w:rPr>
        <w:t xml:space="preserve"> and allied or other services.</w:t>
      </w:r>
    </w:p>
    <w:p w14:paraId="6230597B" w14:textId="77777777" w:rsidR="00FF7F6B" w:rsidRDefault="00FF7F6B" w:rsidP="00FF7F6B">
      <w:pPr>
        <w:rPr>
          <w:lang w:eastAsia="de-DE"/>
        </w:rPr>
      </w:pPr>
    </w:p>
    <w:p w14:paraId="73E5BBB7" w14:textId="77777777" w:rsidR="00FF7F6B" w:rsidRDefault="00FF7F6B" w:rsidP="004601C4">
      <w:pPr>
        <w:pStyle w:val="Heading1"/>
        <w:numPr>
          <w:ilvl w:val="0"/>
          <w:numId w:val="9"/>
        </w:numPr>
      </w:pPr>
      <w:bookmarkStart w:id="368" w:name="_Toc350950200"/>
      <w:bookmarkStart w:id="369" w:name="_Toc367184857"/>
      <w:bookmarkStart w:id="370" w:name="_Toc370818314"/>
      <w:r>
        <w:t>definitions</w:t>
      </w:r>
      <w:bookmarkEnd w:id="368"/>
      <w:bookmarkEnd w:id="369"/>
      <w:bookmarkEnd w:id="370"/>
    </w:p>
    <w:p w14:paraId="4F5F5B3C" w14:textId="77777777" w:rsidR="00104B36" w:rsidRDefault="00B84F1C" w:rsidP="00121FEC">
      <w:pPr>
        <w:pStyle w:val="BodyText"/>
        <w:ind w:left="567"/>
      </w:pPr>
      <w:r>
        <w:rPr>
          <w:lang w:eastAsia="de-DE"/>
        </w:rPr>
        <w:t>(For the purposes of this guideline the following definitions are provided)</w:t>
      </w:r>
    </w:p>
    <w:p w14:paraId="183BDB1A" w14:textId="77777777" w:rsidR="00FF7F6B" w:rsidRPr="005A54B5" w:rsidRDefault="00FF7F6B" w:rsidP="00FF7F6B">
      <w:pPr>
        <w:rPr>
          <w:lang w:eastAsia="de-DE"/>
        </w:rPr>
      </w:pPr>
      <w:r w:rsidRPr="005A54B5">
        <w:rPr>
          <w:u w:val="single"/>
          <w:lang w:eastAsia="de-DE"/>
        </w:rPr>
        <w:t>Maritime Domain</w:t>
      </w:r>
      <w:r w:rsidRPr="005A54B5">
        <w:rPr>
          <w:lang w:eastAsia="de-DE"/>
        </w:rPr>
        <w:t>: is used as a generic term covering:</w:t>
      </w:r>
    </w:p>
    <w:p w14:paraId="4B5120CD" w14:textId="77777777" w:rsidR="00FF7F6B" w:rsidRPr="005A54B5" w:rsidRDefault="00FF7F6B" w:rsidP="004601C4">
      <w:pPr>
        <w:pStyle w:val="ListParagraph"/>
        <w:numPr>
          <w:ilvl w:val="0"/>
          <w:numId w:val="20"/>
        </w:numPr>
        <w:rPr>
          <w:lang w:eastAsia="de-DE"/>
        </w:rPr>
      </w:pPr>
      <w:r w:rsidRPr="005A54B5">
        <w:rPr>
          <w:lang w:eastAsia="de-DE"/>
        </w:rPr>
        <w:t>all geographical areas (ocean, sea, coastal waters, harbour approaches, inland waters or all</w:t>
      </w:r>
    </w:p>
    <w:p w14:paraId="026446B2" w14:textId="77777777" w:rsidR="00FF7F6B" w:rsidRPr="005A54B5" w:rsidRDefault="00FF7F6B" w:rsidP="00FF7F6B">
      <w:pPr>
        <w:pStyle w:val="ListParagraph"/>
        <w:ind w:left="360"/>
        <w:rPr>
          <w:lang w:eastAsia="de-DE"/>
        </w:rPr>
      </w:pPr>
      <w:proofErr w:type="gramStart"/>
      <w:r w:rsidRPr="005A54B5">
        <w:rPr>
          <w:lang w:eastAsia="de-DE"/>
        </w:rPr>
        <w:t>other</w:t>
      </w:r>
      <w:proofErr w:type="gramEnd"/>
      <w:r w:rsidRPr="005A54B5">
        <w:rPr>
          <w:lang w:eastAsia="de-DE"/>
        </w:rPr>
        <w:t xml:space="preserve"> navigable waterways),</w:t>
      </w:r>
      <w:r w:rsidR="00CE78DC">
        <w:rPr>
          <w:lang w:eastAsia="de-DE"/>
        </w:rPr>
        <w:t xml:space="preserve"> </w:t>
      </w:r>
      <w:r w:rsidRPr="005A54B5">
        <w:rPr>
          <w:lang w:eastAsia="de-DE"/>
        </w:rPr>
        <w:t>structures in, on, under or bordering these areas;</w:t>
      </w:r>
    </w:p>
    <w:p w14:paraId="5BF8D58E" w14:textId="77777777" w:rsidR="00FF7F6B" w:rsidRPr="005A54B5" w:rsidRDefault="00FF7F6B" w:rsidP="004601C4">
      <w:pPr>
        <w:pStyle w:val="ListParagraph"/>
        <w:numPr>
          <w:ilvl w:val="0"/>
          <w:numId w:val="20"/>
        </w:numPr>
        <w:rPr>
          <w:lang w:eastAsia="de-DE"/>
        </w:rPr>
      </w:pPr>
      <w:r w:rsidRPr="005A54B5">
        <w:rPr>
          <w:lang w:eastAsia="de-DE"/>
        </w:rPr>
        <w:t>all aspects of maritime infrastructure in mentioned geographical areas (e.g. waterways, locks, bridges, specific traffic management arrangements);</w:t>
      </w:r>
    </w:p>
    <w:p w14:paraId="74259FF2" w14:textId="77777777" w:rsidR="00FF7F6B" w:rsidRPr="005A54B5" w:rsidRDefault="00FF7F6B" w:rsidP="004601C4">
      <w:pPr>
        <w:pStyle w:val="ListParagraph"/>
        <w:numPr>
          <w:ilvl w:val="0"/>
          <w:numId w:val="20"/>
        </w:numPr>
        <w:rPr>
          <w:lang w:eastAsia="de-DE"/>
        </w:rPr>
      </w:pPr>
      <w:r w:rsidRPr="005A54B5">
        <w:rPr>
          <w:lang w:eastAsia="de-DE"/>
        </w:rPr>
        <w:t>all activities between stakeholders relating to and/or adjacent to safety and efficiency of</w:t>
      </w:r>
    </w:p>
    <w:p w14:paraId="62760551" w14:textId="77777777" w:rsidR="00FF7F6B" w:rsidRPr="005A54B5" w:rsidRDefault="00FF7F6B" w:rsidP="00FF7F6B">
      <w:pPr>
        <w:pStyle w:val="ListParagraph"/>
        <w:ind w:left="360"/>
        <w:rPr>
          <w:lang w:eastAsia="de-DE"/>
        </w:rPr>
      </w:pPr>
      <w:proofErr w:type="gramStart"/>
      <w:r w:rsidRPr="005A54B5">
        <w:rPr>
          <w:lang w:eastAsia="de-DE"/>
        </w:rPr>
        <w:t>shipping</w:t>
      </w:r>
      <w:proofErr w:type="gramEnd"/>
      <w:r w:rsidRPr="005A54B5">
        <w:rPr>
          <w:lang w:eastAsia="de-DE"/>
        </w:rPr>
        <w:t>, security on</w:t>
      </w:r>
      <w:r>
        <w:rPr>
          <w:lang w:eastAsia="de-DE"/>
        </w:rPr>
        <w:t xml:space="preserve"> </w:t>
      </w:r>
      <w:r w:rsidRPr="005A54B5">
        <w:rPr>
          <w:lang w:eastAsia="de-DE"/>
        </w:rPr>
        <w:t>board and ashore and the protection of the marine environment;</w:t>
      </w:r>
    </w:p>
    <w:p w14:paraId="64B6DEBF" w14:textId="77777777" w:rsidR="00FF7F6B" w:rsidRPr="005A54B5" w:rsidRDefault="00FF7F6B" w:rsidP="004601C4">
      <w:pPr>
        <w:pStyle w:val="ListParagraph"/>
        <w:numPr>
          <w:ilvl w:val="0"/>
          <w:numId w:val="20"/>
        </w:numPr>
        <w:rPr>
          <w:lang w:eastAsia="de-DE"/>
        </w:rPr>
      </w:pPr>
      <w:r w:rsidRPr="005A54B5">
        <w:rPr>
          <w:lang w:eastAsia="de-DE"/>
        </w:rPr>
        <w:t>waterborne transport of people and cargo and its handling; and</w:t>
      </w:r>
    </w:p>
    <w:p w14:paraId="568C3BEC" w14:textId="77777777" w:rsidR="00FF7F6B" w:rsidRPr="005A54B5" w:rsidRDefault="00FF7F6B" w:rsidP="004601C4">
      <w:pPr>
        <w:pStyle w:val="ListParagraph"/>
        <w:numPr>
          <w:ilvl w:val="0"/>
          <w:numId w:val="20"/>
        </w:numPr>
        <w:rPr>
          <w:lang w:eastAsia="de-DE"/>
        </w:rPr>
      </w:pPr>
      <w:proofErr w:type="gramStart"/>
      <w:r w:rsidRPr="005A54B5">
        <w:rPr>
          <w:lang w:eastAsia="de-DE"/>
        </w:rPr>
        <w:t>all</w:t>
      </w:r>
      <w:proofErr w:type="gramEnd"/>
      <w:r w:rsidRPr="005A54B5">
        <w:rPr>
          <w:lang w:eastAsia="de-DE"/>
        </w:rPr>
        <w:t xml:space="preserve"> people within this domain.</w:t>
      </w:r>
    </w:p>
    <w:p w14:paraId="5CE3B435" w14:textId="77777777" w:rsidR="00FF7F6B" w:rsidRDefault="00FF7F6B" w:rsidP="00FF7F6B">
      <w:pPr>
        <w:pStyle w:val="ListParagraph"/>
        <w:ind w:left="360"/>
        <w:rPr>
          <w:lang w:eastAsia="de-DE"/>
        </w:rPr>
      </w:pPr>
    </w:p>
    <w:p w14:paraId="26854F8A" w14:textId="5F3AE74E" w:rsidR="00FF7F6B" w:rsidRDefault="00FF7F6B" w:rsidP="00FF7F6B">
      <w:pPr>
        <w:rPr>
          <w:lang w:eastAsia="zh-CN"/>
        </w:rPr>
      </w:pPr>
      <w:r w:rsidRPr="00A437CE">
        <w:rPr>
          <w:u w:val="single"/>
          <w:lang w:eastAsia="de-DE"/>
        </w:rPr>
        <w:t xml:space="preserve">Allied </w:t>
      </w:r>
      <w:r>
        <w:rPr>
          <w:u w:val="single"/>
          <w:lang w:eastAsia="de-DE"/>
        </w:rPr>
        <w:t>S</w:t>
      </w:r>
      <w:r w:rsidRPr="00A437CE">
        <w:rPr>
          <w:u w:val="single"/>
          <w:lang w:eastAsia="de-DE"/>
        </w:rPr>
        <w:t>ervice</w:t>
      </w:r>
      <w:r>
        <w:rPr>
          <w:lang w:eastAsia="de-DE"/>
        </w:rPr>
        <w:t xml:space="preserve">: </w:t>
      </w:r>
      <w:r w:rsidR="005450DB">
        <w:rPr>
          <w:lang w:eastAsia="de-DE"/>
        </w:rPr>
        <w:t>a</w:t>
      </w:r>
      <w:r>
        <w:rPr>
          <w:lang w:eastAsia="de-DE"/>
        </w:rPr>
        <w:t xml:space="preserve">llied </w:t>
      </w:r>
      <w:r w:rsidR="005450DB">
        <w:rPr>
          <w:lang w:eastAsia="de-DE"/>
        </w:rPr>
        <w:t>s</w:t>
      </w:r>
      <w:r>
        <w:rPr>
          <w:lang w:eastAsia="de-DE"/>
        </w:rPr>
        <w:t>ervices are services actively involved in the safe and efficient passage of the vessel t</w:t>
      </w:r>
      <w:r>
        <w:rPr>
          <w:rFonts w:hint="eastAsia"/>
          <w:lang w:eastAsia="zh-CN"/>
        </w:rPr>
        <w:t>h</w:t>
      </w:r>
      <w:r>
        <w:rPr>
          <w:lang w:eastAsia="de-DE"/>
        </w:rPr>
        <w:t>rough the VTS area</w:t>
      </w:r>
      <w:r w:rsidRPr="005A54B5">
        <w:rPr>
          <w:rStyle w:val="FootnoteReference"/>
          <w:lang w:eastAsia="de-DE"/>
        </w:rPr>
        <w:footnoteReference w:id="2"/>
      </w:r>
      <w:r w:rsidR="005D285D">
        <w:rPr>
          <w:lang w:eastAsia="de-DE"/>
        </w:rPr>
        <w:t>.</w:t>
      </w:r>
    </w:p>
    <w:p w14:paraId="63492564" w14:textId="77777777" w:rsidR="00FF7F6B" w:rsidRPr="00166276" w:rsidRDefault="00FF7F6B" w:rsidP="00FF7F6B">
      <w:pPr>
        <w:rPr>
          <w:lang w:eastAsia="de-DE"/>
        </w:rPr>
      </w:pPr>
    </w:p>
    <w:p w14:paraId="082C5961" w14:textId="5CDDC9AC" w:rsidR="00FF7F6B" w:rsidRDefault="00FF7F6B" w:rsidP="00FF7F6B">
      <w:pPr>
        <w:rPr>
          <w:lang w:eastAsia="de-DE"/>
        </w:rPr>
      </w:pPr>
      <w:r w:rsidRPr="00A437CE">
        <w:rPr>
          <w:u w:val="single"/>
          <w:lang w:eastAsia="de-DE"/>
        </w:rPr>
        <w:t xml:space="preserve">Other </w:t>
      </w:r>
      <w:r>
        <w:rPr>
          <w:u w:val="single"/>
          <w:lang w:eastAsia="de-DE"/>
        </w:rPr>
        <w:t>S</w:t>
      </w:r>
      <w:r w:rsidRPr="00A437CE">
        <w:rPr>
          <w:u w:val="single"/>
          <w:lang w:eastAsia="de-DE"/>
        </w:rPr>
        <w:t>ervice</w:t>
      </w:r>
      <w:r>
        <w:rPr>
          <w:lang w:eastAsia="de-DE"/>
        </w:rPr>
        <w:t xml:space="preserve">: </w:t>
      </w:r>
      <w:r w:rsidR="005450DB">
        <w:rPr>
          <w:lang w:eastAsia="de-DE"/>
        </w:rPr>
        <w:t>r</w:t>
      </w:r>
      <w:r w:rsidRPr="005A54B5">
        <w:rPr>
          <w:lang w:eastAsia="de-DE"/>
        </w:rPr>
        <w:t xml:space="preserve">efer to services </w:t>
      </w:r>
      <w:r>
        <w:rPr>
          <w:lang w:eastAsia="de-DE"/>
        </w:rPr>
        <w:t xml:space="preserve">other than the allied services, </w:t>
      </w:r>
      <w:r w:rsidRPr="005A54B5">
        <w:rPr>
          <w:lang w:eastAsia="de-DE"/>
        </w:rPr>
        <w:t xml:space="preserve">which </w:t>
      </w:r>
      <w:r>
        <w:rPr>
          <w:lang w:eastAsia="de-DE"/>
        </w:rPr>
        <w:t xml:space="preserve">MAY </w:t>
      </w:r>
      <w:r w:rsidRPr="005A54B5">
        <w:rPr>
          <w:lang w:eastAsia="de-DE"/>
        </w:rPr>
        <w:t>use VTS data to more effectively undertake their work (e.g. ensuring local security or preventing illegal imports).</w:t>
      </w:r>
    </w:p>
    <w:p w14:paraId="286D8EDE" w14:textId="77777777" w:rsidR="00FF7F6B" w:rsidRDefault="00FF7F6B" w:rsidP="00FF7F6B">
      <w:pPr>
        <w:rPr>
          <w:lang w:eastAsia="de-DE"/>
        </w:rPr>
      </w:pPr>
    </w:p>
    <w:p w14:paraId="0E0EB012" w14:textId="1E1C30BB" w:rsidR="00FF7F6B" w:rsidRDefault="00FF7F6B" w:rsidP="00FF7F6B">
      <w:pPr>
        <w:rPr>
          <w:lang w:eastAsia="de-DE"/>
        </w:rPr>
      </w:pPr>
      <w:r>
        <w:rPr>
          <w:u w:val="single"/>
          <w:lang w:eastAsia="de-DE"/>
        </w:rPr>
        <w:t>VTS Data</w:t>
      </w:r>
      <w:r w:rsidRPr="00BF1282">
        <w:rPr>
          <w:lang w:eastAsia="de-DE"/>
        </w:rPr>
        <w:t>:</w:t>
      </w:r>
      <w:r>
        <w:rPr>
          <w:lang w:eastAsia="de-DE"/>
        </w:rPr>
        <w:t xml:space="preserve"> </w:t>
      </w:r>
      <w:r>
        <w:rPr>
          <w:rFonts w:hint="eastAsia"/>
          <w:lang w:eastAsia="zh-CN"/>
        </w:rPr>
        <w:t xml:space="preserve">the data </w:t>
      </w:r>
      <w:r>
        <w:rPr>
          <w:lang w:eastAsia="de-DE"/>
        </w:rPr>
        <w:t>produced by VTS</w:t>
      </w:r>
      <w:r w:rsidRPr="00A86F54">
        <w:rPr>
          <w:lang w:eastAsia="de-DE"/>
        </w:rPr>
        <w:t xml:space="preserve"> </w:t>
      </w:r>
      <w:r>
        <w:rPr>
          <w:lang w:eastAsia="de-DE"/>
        </w:rPr>
        <w:t>and/or owned by the VTS Authority</w:t>
      </w:r>
      <w:r w:rsidR="005D285D">
        <w:rPr>
          <w:lang w:eastAsia="de-DE"/>
        </w:rPr>
        <w:t>.</w:t>
      </w:r>
    </w:p>
    <w:p w14:paraId="648558B6" w14:textId="77777777" w:rsidR="007F026B" w:rsidRDefault="007F026B" w:rsidP="00FF7F6B">
      <w:pPr>
        <w:rPr>
          <w:lang w:eastAsia="de-DE"/>
        </w:rPr>
      </w:pPr>
    </w:p>
    <w:p w14:paraId="6AA92478" w14:textId="5512742C" w:rsidR="005450DB" w:rsidRPr="00BF1282" w:rsidRDefault="007F026B" w:rsidP="005450DB">
      <w:pPr>
        <w:widowControl w:val="0"/>
        <w:autoSpaceDE w:val="0"/>
        <w:autoSpaceDN w:val="0"/>
        <w:adjustRightInd w:val="0"/>
        <w:spacing w:after="240"/>
        <w:rPr>
          <w:lang w:val="en-US"/>
        </w:rPr>
      </w:pPr>
      <w:r w:rsidRPr="00BF1282">
        <w:rPr>
          <w:u w:val="single"/>
          <w:lang w:eastAsia="de-DE"/>
        </w:rPr>
        <w:t>Information</w:t>
      </w:r>
      <w:r>
        <w:rPr>
          <w:lang w:eastAsia="de-DE"/>
        </w:rPr>
        <w:t xml:space="preserve">: </w:t>
      </w:r>
      <w:r w:rsidR="005450DB">
        <w:rPr>
          <w:lang w:eastAsia="de-DE"/>
        </w:rPr>
        <w:t>a</w:t>
      </w:r>
      <w:r>
        <w:rPr>
          <w:lang w:eastAsia="de-DE"/>
        </w:rPr>
        <w:t xml:space="preserve">s defined by </w:t>
      </w:r>
      <w:r w:rsidR="005450DB">
        <w:rPr>
          <w:lang w:eastAsia="de-DE"/>
        </w:rPr>
        <w:t xml:space="preserve">IALA Recommendation V-128 on </w:t>
      </w:r>
      <w:r w:rsidR="005450DB">
        <w:rPr>
          <w:noProof/>
        </w:rPr>
        <w:t xml:space="preserve">Operational and </w:t>
      </w:r>
      <w:r w:rsidR="005450DB" w:rsidRPr="000C5B85">
        <w:rPr>
          <w:noProof/>
        </w:rPr>
        <w:t xml:space="preserve">Technical </w:t>
      </w:r>
      <w:r w:rsidR="005450DB" w:rsidRPr="000C5B85">
        <w:rPr>
          <w:noProof/>
        </w:rPr>
        <w:lastRenderedPageBreak/>
        <w:t>Performance Requirements for VTS Equipment</w:t>
      </w:r>
      <w:r w:rsidR="005450DB">
        <w:rPr>
          <w:noProof/>
        </w:rPr>
        <w:t>.</w:t>
      </w:r>
    </w:p>
    <w:p w14:paraId="040250FB" w14:textId="77777777" w:rsidR="00FF7F6B" w:rsidRDefault="00FF7F6B" w:rsidP="00FF7F6B">
      <w:pPr>
        <w:rPr>
          <w:lang w:eastAsia="de-DE"/>
        </w:rPr>
      </w:pPr>
    </w:p>
    <w:p w14:paraId="67E96D3F" w14:textId="77777777" w:rsidR="00FF7F6B" w:rsidRDefault="00FF7F6B" w:rsidP="00FF7F6B">
      <w:pPr>
        <w:rPr>
          <w:lang w:eastAsia="de-DE"/>
        </w:rPr>
      </w:pPr>
      <w:r w:rsidRPr="00AE42AF">
        <w:rPr>
          <w:u w:val="single"/>
          <w:lang w:eastAsia="de-DE"/>
        </w:rPr>
        <w:t>Interaction</w:t>
      </w:r>
      <w:r>
        <w:rPr>
          <w:lang w:eastAsia="de-DE"/>
        </w:rPr>
        <w:t xml:space="preserve">: </w:t>
      </w:r>
      <w:r w:rsidR="0007013D" w:rsidRPr="00FF2619">
        <w:rPr>
          <w:lang w:eastAsia="de-DE"/>
        </w:rPr>
        <w:t xml:space="preserve">action </w:t>
      </w:r>
      <w:r w:rsidR="0007013D" w:rsidRPr="00FF2619">
        <w:rPr>
          <w:lang w:eastAsia="zh-CN"/>
        </w:rPr>
        <w:t>that</w:t>
      </w:r>
      <w:r w:rsidRPr="00FF2619">
        <w:rPr>
          <w:lang w:eastAsia="de-DE"/>
        </w:rPr>
        <w:t xml:space="preserve"> occurs as two or more services have an effect upon one other.</w:t>
      </w:r>
    </w:p>
    <w:p w14:paraId="0110EF58" w14:textId="77777777" w:rsidR="00FF7F6B" w:rsidRDefault="00FF7F6B" w:rsidP="00FF7F6B">
      <w:pPr>
        <w:rPr>
          <w:lang w:eastAsia="de-DE"/>
        </w:rPr>
      </w:pPr>
    </w:p>
    <w:p w14:paraId="01BAB433" w14:textId="3FFFAA21" w:rsidR="00FF7F6B" w:rsidRDefault="00FF7F6B" w:rsidP="00FF7F6B">
      <w:pPr>
        <w:rPr>
          <w:lang w:eastAsia="de-DE"/>
        </w:rPr>
      </w:pPr>
      <w:r w:rsidRPr="00AE42AF">
        <w:rPr>
          <w:u w:val="single"/>
          <w:lang w:eastAsia="de-DE"/>
        </w:rPr>
        <w:t>Single Window</w:t>
      </w:r>
      <w:r>
        <w:rPr>
          <w:lang w:eastAsia="de-DE"/>
        </w:rPr>
        <w:t xml:space="preserve">: </w:t>
      </w:r>
      <w:r w:rsidR="009361D4">
        <w:rPr>
          <w:lang w:eastAsia="de-DE"/>
        </w:rPr>
        <w:t>w</w:t>
      </w:r>
      <w:r>
        <w:rPr>
          <w:lang w:eastAsia="de-DE"/>
        </w:rPr>
        <w:t xml:space="preserve">ithin the context of </w:t>
      </w:r>
      <w:r w:rsidRPr="007067BA">
        <w:rPr>
          <w:lang w:eastAsia="de-DE"/>
        </w:rPr>
        <w:t>UN/CEFACT rec</w:t>
      </w:r>
      <w:r>
        <w:rPr>
          <w:lang w:eastAsia="de-DE"/>
        </w:rPr>
        <w:t>ommendation 33</w:t>
      </w:r>
      <w:r w:rsidRPr="00402078">
        <w:rPr>
          <w:rStyle w:val="FootnoteReference"/>
          <w:lang w:eastAsia="de-DE"/>
        </w:rPr>
        <w:footnoteReference w:id="3"/>
      </w:r>
      <w:r>
        <w:rPr>
          <w:lang w:eastAsia="de-DE"/>
        </w:rPr>
        <w:t>, 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t>
      </w:r>
      <w:r w:rsidR="005D285D">
        <w:rPr>
          <w:lang w:eastAsia="de-DE"/>
        </w:rPr>
        <w:t>.</w:t>
      </w:r>
    </w:p>
    <w:p w14:paraId="729FC8F7" w14:textId="77777777" w:rsidR="00FF7F6B" w:rsidRDefault="00FF7F6B" w:rsidP="00FF7F6B">
      <w:pPr>
        <w:rPr>
          <w:lang w:eastAsia="de-DE"/>
        </w:rPr>
      </w:pPr>
    </w:p>
    <w:p w14:paraId="76ED9928" w14:textId="4869F937" w:rsidR="00FF7F6B" w:rsidRDefault="00FF7F6B" w:rsidP="004601C4">
      <w:pPr>
        <w:pStyle w:val="Heading1"/>
        <w:numPr>
          <w:ilvl w:val="0"/>
          <w:numId w:val="9"/>
        </w:numPr>
      </w:pPr>
      <w:bookmarkStart w:id="371" w:name="_Toc350950201"/>
      <w:bookmarkStart w:id="372" w:name="_Toc367184858"/>
      <w:bookmarkStart w:id="373" w:name="_Toc370818315"/>
      <w:r>
        <w:t xml:space="preserve">Criteria for VTS to interact with </w:t>
      </w:r>
      <w:bookmarkEnd w:id="371"/>
      <w:bookmarkEnd w:id="372"/>
      <w:bookmarkEnd w:id="373"/>
      <w:r w:rsidR="00C84083">
        <w:t>STAKEOLDERS</w:t>
      </w:r>
    </w:p>
    <w:p w14:paraId="14199AEE" w14:textId="129C2E43" w:rsidR="00FF7F6B" w:rsidDel="00EA0BA3" w:rsidRDefault="00FF7F6B" w:rsidP="00FF7F6B">
      <w:pPr>
        <w:rPr>
          <w:del w:id="374" w:author="Peter Eade" w:date="2016-03-10T10:30:00Z"/>
        </w:rPr>
      </w:pPr>
      <w:del w:id="375" w:author="Peter Eade" w:date="2016-03-10T10:30:00Z">
        <w:r w:rsidDel="00EA0BA3">
          <w:delText xml:space="preserve">VTS’ interaction with </w:delText>
        </w:r>
      </w:del>
      <w:del w:id="376" w:author="Peter Eade" w:date="2016-03-10T09:13:00Z">
        <w:r w:rsidDel="00C84083">
          <w:delText>allied or other services</w:delText>
        </w:r>
      </w:del>
      <w:del w:id="377" w:author="Peter Eade" w:date="2016-03-10T10:30:00Z">
        <w:r w:rsidDel="00EA0BA3">
          <w:delText xml:space="preserve"> should be based on </w:delText>
        </w:r>
      </w:del>
      <w:del w:id="378" w:author="Peter Eade" w:date="2016-03-10T09:26:00Z">
        <w:r w:rsidDel="00917AB3">
          <w:delText>at least</w:delText>
        </w:r>
      </w:del>
      <w:del w:id="379" w:author="Peter Eade" w:date="2016-03-10T10:30:00Z">
        <w:r w:rsidDel="00EA0BA3">
          <w:delText xml:space="preserve"> the following principles or criteria:</w:delText>
        </w:r>
      </w:del>
    </w:p>
    <w:p w14:paraId="355958A1" w14:textId="0CA76A3A" w:rsidR="00FF7F6B" w:rsidDel="00EA0BA3" w:rsidRDefault="00FF7F6B" w:rsidP="00FF7F6B">
      <w:pPr>
        <w:rPr>
          <w:del w:id="380" w:author="Peter Eade" w:date="2016-03-10T10:30:00Z"/>
        </w:rPr>
      </w:pPr>
    </w:p>
    <w:p w14:paraId="3FA9ECDC" w14:textId="1EC0F6C7" w:rsidR="00FF7F6B" w:rsidDel="00917AB3" w:rsidRDefault="00FF7F6B" w:rsidP="004601C4">
      <w:pPr>
        <w:pStyle w:val="ListParagraph"/>
        <w:numPr>
          <w:ilvl w:val="0"/>
          <w:numId w:val="21"/>
        </w:numPr>
        <w:rPr>
          <w:del w:id="381" w:author="Peter Eade" w:date="2016-03-10T09:26:00Z"/>
        </w:rPr>
      </w:pPr>
      <w:del w:id="382" w:author="Peter Eade" w:date="2016-03-10T09:26:00Z">
        <w:r w:rsidDel="00917AB3">
          <w:delText xml:space="preserve">There should be a clear need for interaction between VTS and </w:delText>
        </w:r>
      </w:del>
      <w:del w:id="383" w:author="Peter Eade" w:date="2016-03-10T09:14:00Z">
        <w:r w:rsidDel="00C84083">
          <w:delText>allied or other services</w:delText>
        </w:r>
      </w:del>
      <w:del w:id="384" w:author="Peter Eade" w:date="2016-03-10T09:26:00Z">
        <w:r w:rsidR="005D285D" w:rsidDel="00917AB3">
          <w:delText>;</w:delText>
        </w:r>
      </w:del>
    </w:p>
    <w:p w14:paraId="74F07BA0" w14:textId="235C3579" w:rsidR="00FF7F6B" w:rsidDel="00EA0BA3" w:rsidRDefault="00FF7F6B">
      <w:pPr>
        <w:pStyle w:val="ListParagraph"/>
        <w:numPr>
          <w:ilvl w:val="0"/>
          <w:numId w:val="21"/>
        </w:numPr>
        <w:rPr>
          <w:del w:id="385" w:author="Peter Eade" w:date="2016-03-10T10:30:00Z"/>
        </w:rPr>
        <w:pPrChange w:id="386" w:author="Peter Eade" w:date="2016-03-10T09:25:00Z">
          <w:pPr>
            <w:pStyle w:val="ListParagraph"/>
            <w:numPr>
              <w:ilvl w:val="1"/>
              <w:numId w:val="21"/>
            </w:numPr>
            <w:ind w:left="1080" w:hanging="360"/>
          </w:pPr>
        </w:pPrChange>
      </w:pPr>
      <w:del w:id="387" w:author="Peter Eade" w:date="2016-03-10T10:30:00Z">
        <w:r w:rsidDel="00EA0BA3">
          <w:delText>The interaction should not affect the integrity of the services concerned</w:delText>
        </w:r>
        <w:commentRangeStart w:id="388"/>
        <w:r w:rsidRPr="004601C4" w:rsidDel="00EA0BA3">
          <w:rPr>
            <w:rStyle w:val="FootnoteReference"/>
          </w:rPr>
          <w:footnoteReference w:id="4"/>
        </w:r>
        <w:commentRangeEnd w:id="388"/>
        <w:r w:rsidR="00917AB3" w:rsidDel="00EA0BA3">
          <w:rPr>
            <w:rStyle w:val="CommentReference"/>
            <w:rFonts w:eastAsia="Times New Roman"/>
            <w:lang w:eastAsia="de-DE"/>
          </w:rPr>
          <w:commentReference w:id="388"/>
        </w:r>
        <w:r w:rsidR="005D285D" w:rsidDel="00EA0BA3">
          <w:delText>;</w:delText>
        </w:r>
      </w:del>
    </w:p>
    <w:p w14:paraId="48C3A2CF" w14:textId="31E24406" w:rsidR="00FF7F6B" w:rsidDel="00EA0BA3" w:rsidRDefault="00FF7F6B">
      <w:pPr>
        <w:pStyle w:val="ListParagraph"/>
        <w:numPr>
          <w:ilvl w:val="0"/>
          <w:numId w:val="21"/>
        </w:numPr>
        <w:rPr>
          <w:del w:id="391" w:author="Peter Eade" w:date="2016-03-10T10:30:00Z"/>
        </w:rPr>
        <w:pPrChange w:id="392" w:author="Peter Eade" w:date="2016-03-10T09:25:00Z">
          <w:pPr>
            <w:pStyle w:val="ListParagraph"/>
            <w:numPr>
              <w:ilvl w:val="1"/>
              <w:numId w:val="21"/>
            </w:numPr>
            <w:ind w:left="1080" w:hanging="360"/>
          </w:pPr>
        </w:pPrChange>
      </w:pPr>
      <w:del w:id="393" w:author="Peter Eade" w:date="2016-03-10T10:30:00Z">
        <w:r w:rsidDel="00EA0BA3">
          <w:delText xml:space="preserve">The interaction should be based on an arrangement that clearly </w:delText>
        </w:r>
        <w:r w:rsidR="00B84F1C" w:rsidDel="00EA0BA3">
          <w:delText>defines</w:delText>
        </w:r>
        <w:r w:rsidDel="00EA0BA3">
          <w:delText xml:space="preserve">: The objective and scope of the interaction, the data and information exchanged, the purpose for (re)use of the data and information, </w:delText>
        </w:r>
      </w:del>
      <w:del w:id="394" w:author="Peter Eade" w:date="2016-03-10T09:20:00Z">
        <w:r w:rsidDel="00917AB3">
          <w:delText xml:space="preserve">and an external </w:delText>
        </w:r>
        <w:commentRangeStart w:id="395"/>
        <w:r w:rsidDel="00917AB3">
          <w:delText xml:space="preserve">procedure </w:delText>
        </w:r>
      </w:del>
      <w:commentRangeEnd w:id="395"/>
      <w:del w:id="396" w:author="Peter Eade" w:date="2016-03-10T10:30:00Z">
        <w:r w:rsidR="00917AB3" w:rsidDel="00EA0BA3">
          <w:rPr>
            <w:rStyle w:val="CommentReference"/>
            <w:rFonts w:eastAsia="Times New Roman"/>
            <w:lang w:eastAsia="de-DE"/>
          </w:rPr>
          <w:commentReference w:id="395"/>
        </w:r>
      </w:del>
      <w:del w:id="397" w:author="Peter Eade" w:date="2016-03-10T09:20:00Z">
        <w:r w:rsidDel="00917AB3">
          <w:delText>with the operational details as in Annex C;</w:delText>
        </w:r>
        <w:r w:rsidR="005D285D" w:rsidDel="00917AB3">
          <w:delText xml:space="preserve"> and</w:delText>
        </w:r>
      </w:del>
    </w:p>
    <w:p w14:paraId="1449B871" w14:textId="0C61CB4C" w:rsidR="00FF7F6B" w:rsidDel="00EA0BA3" w:rsidRDefault="00FF7F6B">
      <w:pPr>
        <w:pStyle w:val="ListParagraph"/>
        <w:numPr>
          <w:ilvl w:val="0"/>
          <w:numId w:val="21"/>
        </w:numPr>
        <w:rPr>
          <w:del w:id="398" w:author="Peter Eade" w:date="2016-03-10T10:30:00Z"/>
        </w:rPr>
        <w:pPrChange w:id="399" w:author="Peter Eade" w:date="2016-03-10T09:25:00Z">
          <w:pPr>
            <w:pStyle w:val="ListParagraph"/>
            <w:numPr>
              <w:ilvl w:val="1"/>
              <w:numId w:val="21"/>
            </w:numPr>
            <w:ind w:left="1080" w:hanging="360"/>
          </w:pPr>
        </w:pPrChange>
      </w:pPr>
      <w:del w:id="400" w:author="Peter Eade" w:date="2016-03-10T10:30:00Z">
        <w:r w:rsidDel="00EA0BA3">
          <w:delText>The mechanism or protocol that triggers the interaction, and the period of the interaction (when it is commencing and finishing)</w:delText>
        </w:r>
        <w:r w:rsidR="005D285D" w:rsidDel="00EA0BA3">
          <w:delText>.</w:delText>
        </w:r>
      </w:del>
    </w:p>
    <w:p w14:paraId="6B358756" w14:textId="045C08CB" w:rsidR="00FF7F6B" w:rsidDel="00917AB3" w:rsidRDefault="00FF7F6B">
      <w:pPr>
        <w:numPr>
          <w:ilvl w:val="0"/>
          <w:numId w:val="21"/>
        </w:numPr>
        <w:rPr>
          <w:del w:id="401" w:author="Peter Eade" w:date="2016-03-10T09:23:00Z"/>
        </w:rPr>
        <w:pPrChange w:id="402" w:author="Peter Eade" w:date="2016-03-10T09:28:00Z">
          <w:pPr>
            <w:pStyle w:val="ListParagraph"/>
            <w:numPr>
              <w:numId w:val="21"/>
            </w:numPr>
            <w:ind w:left="360" w:hanging="360"/>
          </w:pPr>
        </w:pPrChange>
      </w:pPr>
      <w:del w:id="403" w:author="Peter Eade" w:date="2016-03-10T09:23:00Z">
        <w:r w:rsidDel="00917AB3">
          <w:delText xml:space="preserve">VTS data input and output should not interfere with </w:delText>
        </w:r>
        <w:r w:rsidR="002959F6" w:rsidDel="00917AB3">
          <w:delText xml:space="preserve">the </w:delText>
        </w:r>
        <w:r w:rsidDel="00917AB3">
          <w:delText>VTS operational task</w:delText>
        </w:r>
        <w:r w:rsidR="005D285D" w:rsidDel="00917AB3">
          <w:delText>;</w:delText>
        </w:r>
      </w:del>
    </w:p>
    <w:p w14:paraId="1A18CD87" w14:textId="1EC0CBF9" w:rsidR="00917AB3" w:rsidDel="00EA0BA3" w:rsidRDefault="00917AB3">
      <w:pPr>
        <w:rPr>
          <w:del w:id="404" w:author="Peter Eade" w:date="2016-03-10T10:30:00Z"/>
        </w:rPr>
        <w:pPrChange w:id="405" w:author="Peter Eade" w:date="2016-03-10T09:28:00Z">
          <w:pPr>
            <w:pStyle w:val="ListParagraph"/>
            <w:numPr>
              <w:numId w:val="21"/>
            </w:numPr>
            <w:ind w:left="360" w:hanging="360"/>
          </w:pPr>
        </w:pPrChange>
      </w:pPr>
    </w:p>
    <w:p w14:paraId="7F95E899" w14:textId="27748B35" w:rsidR="00FF7F6B" w:rsidDel="001606E4" w:rsidRDefault="00FF7F6B">
      <w:pPr>
        <w:pStyle w:val="BodyText"/>
        <w:rPr>
          <w:del w:id="406" w:author="Peter Eade" w:date="2016-03-10T09:29:00Z"/>
        </w:rPr>
        <w:pPrChange w:id="407" w:author="Peter Eade" w:date="2016-03-10T09:27:00Z">
          <w:pPr>
            <w:pStyle w:val="ListParagraph"/>
            <w:numPr>
              <w:numId w:val="21"/>
            </w:numPr>
            <w:ind w:left="360" w:hanging="360"/>
          </w:pPr>
        </w:pPrChange>
      </w:pPr>
      <w:del w:id="408" w:author="Peter Eade" w:date="2016-03-10T09:29:00Z">
        <w:r w:rsidDel="001606E4">
          <w:delText>In case the data output to a stakeholder could result indirectly in a chang</w:delText>
        </w:r>
        <w:r w:rsidR="00703247" w:rsidDel="001606E4">
          <w:delText>e of vessels behaviour, the VTS</w:delText>
        </w:r>
        <w:r w:rsidDel="001606E4">
          <w:delText xml:space="preserve"> Authority and this stakeholder should analyse the </w:delText>
        </w:r>
        <w:r w:rsidR="002959F6" w:rsidDel="001606E4">
          <w:delText xml:space="preserve">  </w:delText>
        </w:r>
        <w:r w:rsidDel="001606E4">
          <w:delText>processes</w:delText>
        </w:r>
        <w:r w:rsidR="002959F6" w:rsidDel="001606E4">
          <w:delText xml:space="preserve"> involved</w:delText>
        </w:r>
        <w:r w:rsidDel="001606E4">
          <w:delText xml:space="preserve">  and coordinate their interaction, to provide the vessel with unambiguous information; and</w:delText>
        </w:r>
      </w:del>
    </w:p>
    <w:p w14:paraId="35092740" w14:textId="30D45DD8" w:rsidR="00FF7F6B" w:rsidDel="00EA0BA3" w:rsidRDefault="00FF7F6B">
      <w:pPr>
        <w:pStyle w:val="BodyText"/>
        <w:rPr>
          <w:del w:id="409" w:author="Peter Eade" w:date="2016-03-10T10:30:00Z"/>
        </w:rPr>
        <w:pPrChange w:id="410" w:author="Peter Eade" w:date="2016-03-10T09:27:00Z">
          <w:pPr>
            <w:pStyle w:val="ListParagraph"/>
            <w:numPr>
              <w:numId w:val="21"/>
            </w:numPr>
            <w:ind w:left="360" w:hanging="360"/>
          </w:pPr>
        </w:pPrChange>
      </w:pPr>
      <w:del w:id="411" w:author="Peter Eade" w:date="2016-03-10T10:30:00Z">
        <w:r w:rsidDel="00EA0BA3">
          <w:delText>Legal, security and confidentiality considerations and constraints should be taken into account when the interaction arrangement is being established.</w:delText>
        </w:r>
        <w:r w:rsidR="000F5097" w:rsidDel="00EA0BA3">
          <w:delText xml:space="preserve"> See Annex D.</w:delText>
        </w:r>
      </w:del>
    </w:p>
    <w:p w14:paraId="3B338ADB" w14:textId="77777777" w:rsidR="00FF7F6B" w:rsidRDefault="00FF7F6B" w:rsidP="00FF7F6B"/>
    <w:p w14:paraId="4362CDC6" w14:textId="3E657188" w:rsidR="00FF7F6B" w:rsidRPr="00936BEB" w:rsidRDefault="00FF7F6B" w:rsidP="00FF7F6B">
      <w:pPr>
        <w:rPr>
          <w:color w:val="C0504D" w:themeColor="accent2"/>
          <w:lang w:eastAsia="zh-CN"/>
        </w:rPr>
      </w:pPr>
      <w:r>
        <w:t>The capabilities of VTS system</w:t>
      </w:r>
      <w:r w:rsidR="0007013D">
        <w:t>s</w:t>
      </w:r>
      <w:r>
        <w:t xml:space="preserve"> can </w:t>
      </w:r>
      <w:del w:id="412" w:author="Peter Eade" w:date="2016-03-10T10:28:00Z">
        <w:r w:rsidDel="00EA0BA3">
          <w:delText xml:space="preserve">create </w:delText>
        </w:r>
      </w:del>
      <w:ins w:id="413" w:author="Peter Eade" w:date="2016-03-10T10:28:00Z">
        <w:r w:rsidR="00EA0BA3">
          <w:t xml:space="preserve">add </w:t>
        </w:r>
      </w:ins>
      <w:r>
        <w:t xml:space="preserve">value </w:t>
      </w:r>
      <w:del w:id="414" w:author="Peter Eade" w:date="2016-03-10T10:32:00Z">
        <w:r w:rsidDel="00EA0BA3">
          <w:delText>to allied and other services</w:delText>
        </w:r>
      </w:del>
      <w:ins w:id="415" w:author="Peter Eade" w:date="2016-03-10T10:32:00Z">
        <w:r w:rsidR="00EA0BA3">
          <w:t>for other stakeholder</w:t>
        </w:r>
      </w:ins>
      <w:r>
        <w:t xml:space="preserve">, even to satisfy business needs from </w:t>
      </w:r>
      <w:r w:rsidR="005D285D">
        <w:t>stakeholders, which</w:t>
      </w:r>
      <w:r>
        <w:t xml:space="preserve"> are normally not a</w:t>
      </w:r>
      <w:r w:rsidR="00703247">
        <w:t>ssociated with the VTS services:</w:t>
      </w:r>
    </w:p>
    <w:p w14:paraId="407CF315" w14:textId="11838E5D" w:rsidR="00FF7F6B" w:rsidDel="00EA0BA3" w:rsidRDefault="00FF7F6B" w:rsidP="004601C4">
      <w:pPr>
        <w:pStyle w:val="ListParagraph"/>
        <w:numPr>
          <w:ilvl w:val="0"/>
          <w:numId w:val="22"/>
        </w:numPr>
        <w:rPr>
          <w:moveFrom w:id="416" w:author="Peter Eade" w:date="2016-03-10T10:37:00Z"/>
        </w:rPr>
      </w:pPr>
      <w:moveFromRangeStart w:id="417" w:author="Peter Eade" w:date="2016-03-10T10:37:00Z" w:name="move445369562"/>
      <w:moveFrom w:id="418" w:author="Peter Eade" w:date="2016-03-10T10:37:00Z">
        <w:r w:rsidDel="00EA0BA3">
          <w:t xml:space="preserve">Import of voyage information; </w:t>
        </w:r>
      </w:moveFrom>
    </w:p>
    <w:p w14:paraId="1486316B" w14:textId="3DB4275F" w:rsidR="00FF7F6B" w:rsidDel="00EA0BA3" w:rsidRDefault="00FF7F6B" w:rsidP="004601C4">
      <w:pPr>
        <w:pStyle w:val="ListParagraph"/>
        <w:numPr>
          <w:ilvl w:val="0"/>
          <w:numId w:val="22"/>
        </w:numPr>
        <w:rPr>
          <w:moveFrom w:id="419" w:author="Peter Eade" w:date="2016-03-10T10:37:00Z"/>
        </w:rPr>
      </w:pPr>
      <w:moveFrom w:id="420" w:author="Peter Eade" w:date="2016-03-10T10:37:00Z">
        <w:r w:rsidDel="00EA0BA3">
          <w:t>Export of the general traffic image interfacing with the voyage information;</w:t>
        </w:r>
      </w:moveFrom>
    </w:p>
    <w:p w14:paraId="7B227F9A" w14:textId="01FD9334" w:rsidR="00FF7F6B" w:rsidDel="00EA0BA3" w:rsidRDefault="00FF7F6B" w:rsidP="004601C4">
      <w:pPr>
        <w:pStyle w:val="ListParagraph"/>
        <w:numPr>
          <w:ilvl w:val="0"/>
          <w:numId w:val="22"/>
        </w:numPr>
        <w:rPr>
          <w:moveFrom w:id="421" w:author="Peter Eade" w:date="2016-03-10T10:37:00Z"/>
        </w:rPr>
      </w:pPr>
      <w:moveFrom w:id="422" w:author="Peter Eade" w:date="2016-03-10T10:37:00Z">
        <w:r w:rsidDel="00EA0BA3">
          <w:t xml:space="preserve">Export of the information of the vessels automatically connected to the available dangerous and polluting cargo and voyage information; </w:t>
        </w:r>
      </w:moveFrom>
    </w:p>
    <w:p w14:paraId="75863DD0" w14:textId="0498D89B" w:rsidR="00FF7F6B" w:rsidDel="00EA0BA3" w:rsidRDefault="00FF7F6B" w:rsidP="004601C4">
      <w:pPr>
        <w:pStyle w:val="ListParagraph"/>
        <w:numPr>
          <w:ilvl w:val="0"/>
          <w:numId w:val="22"/>
        </w:numPr>
        <w:rPr>
          <w:moveFrom w:id="423" w:author="Peter Eade" w:date="2016-03-10T10:37:00Z"/>
        </w:rPr>
      </w:pPr>
      <w:moveFrom w:id="424" w:author="Peter Eade" w:date="2016-03-10T10:37:00Z">
        <w:r w:rsidDel="00EA0BA3">
          <w:t>Capability to automatically connect vessels to the available route information;</w:t>
        </w:r>
      </w:moveFrom>
    </w:p>
    <w:p w14:paraId="39FE52F8" w14:textId="326981E4" w:rsidR="00FF7F6B" w:rsidDel="00EA0BA3" w:rsidRDefault="00FF7F6B" w:rsidP="004601C4">
      <w:pPr>
        <w:pStyle w:val="ListParagraph"/>
        <w:numPr>
          <w:ilvl w:val="0"/>
          <w:numId w:val="22"/>
        </w:numPr>
        <w:rPr>
          <w:moveFrom w:id="425" w:author="Peter Eade" w:date="2016-03-10T10:37:00Z"/>
        </w:rPr>
      </w:pPr>
      <w:moveFrom w:id="426" w:author="Peter Eade" w:date="2016-03-10T10:37:00Z">
        <w:r w:rsidDel="00EA0BA3">
          <w:t>Providing or relaying specific messages</w:t>
        </w:r>
        <w:r w:rsidR="005D285D" w:rsidDel="00EA0BA3">
          <w:t>;</w:t>
        </w:r>
        <w:r w:rsidDel="00EA0BA3">
          <w:t xml:space="preserve"> and</w:t>
        </w:r>
      </w:moveFrom>
    </w:p>
    <w:p w14:paraId="6CC1B80D" w14:textId="22061B80" w:rsidR="00FF7F6B" w:rsidDel="00EA0BA3" w:rsidRDefault="00FF7F6B" w:rsidP="004601C4">
      <w:pPr>
        <w:pStyle w:val="ListParagraph"/>
        <w:numPr>
          <w:ilvl w:val="0"/>
          <w:numId w:val="22"/>
        </w:numPr>
        <w:rPr>
          <w:moveFrom w:id="427" w:author="Peter Eade" w:date="2016-03-10T10:37:00Z"/>
        </w:rPr>
      </w:pPr>
      <w:moveFrom w:id="428" w:author="Peter Eade" w:date="2016-03-10T10:37:00Z">
        <w:r w:rsidDel="00EA0BA3">
          <w:t>Export of ETA/ATA (Estimated/Actual Time of Arrival) and ETD/ATD (Estimated/Actual Time of Departure) information, as indicating the time-dependent availabi</w:t>
        </w:r>
        <w:r w:rsidR="00775795" w:rsidDel="00EA0BA3">
          <w:t>lity of resources available.</w:t>
        </w:r>
      </w:moveFrom>
    </w:p>
    <w:moveFromRangeEnd w:id="417"/>
    <w:p w14:paraId="5EBEC142" w14:textId="4960ED99" w:rsidR="00FF7F6B" w:rsidRDefault="00FF7F6B" w:rsidP="00FF7F6B">
      <w:r>
        <w:t xml:space="preserve">Nevertheless, the VTS Authority may choose to respond to those business needs, as long as the </w:t>
      </w:r>
      <w:r w:rsidR="0007013D">
        <w:t>above-mentioned</w:t>
      </w:r>
      <w:r>
        <w:t xml:space="preserve"> principles </w:t>
      </w:r>
      <w:r w:rsidR="00703247">
        <w:t xml:space="preserve">or criteria </w:t>
      </w:r>
      <w:r>
        <w:t xml:space="preserve">underlying the </w:t>
      </w:r>
      <w:r w:rsidR="005D285D">
        <w:t>interaction</w:t>
      </w:r>
      <w:r>
        <w:t xml:space="preserve"> are respected.</w:t>
      </w:r>
    </w:p>
    <w:p w14:paraId="5708E89A" w14:textId="77777777" w:rsidR="00FF7F6B" w:rsidRPr="003C599E" w:rsidRDefault="00FF7F6B" w:rsidP="00FF7F6B">
      <w:pPr>
        <w:rPr>
          <w:lang w:eastAsia="de-DE"/>
        </w:rPr>
      </w:pPr>
    </w:p>
    <w:p w14:paraId="0BD03DCE" w14:textId="77777777" w:rsidR="00FF7F6B" w:rsidRDefault="00FF7F6B" w:rsidP="004601C4">
      <w:pPr>
        <w:pStyle w:val="Heading1"/>
        <w:numPr>
          <w:ilvl w:val="0"/>
          <w:numId w:val="9"/>
        </w:numPr>
      </w:pPr>
      <w:bookmarkStart w:id="429" w:name="_Toc350950202"/>
      <w:bookmarkStart w:id="430" w:name="_Toc367184859"/>
      <w:bookmarkStart w:id="431" w:name="_Toc370818316"/>
      <w:r>
        <w:lastRenderedPageBreak/>
        <w:t>interaction with Allied and other services</w:t>
      </w:r>
      <w:bookmarkEnd w:id="429"/>
      <w:bookmarkEnd w:id="430"/>
      <w:bookmarkEnd w:id="431"/>
      <w:r>
        <w:t xml:space="preserve"> </w:t>
      </w:r>
    </w:p>
    <w:p w14:paraId="4EDFC3DA" w14:textId="5A8F3A6F" w:rsidR="00703247" w:rsidRDefault="00FF7F6B" w:rsidP="00FF7F6B">
      <w:pPr>
        <w:rPr>
          <w:lang w:eastAsia="de-DE"/>
        </w:rPr>
      </w:pPr>
      <w:r>
        <w:rPr>
          <w:lang w:eastAsia="de-DE"/>
        </w:rPr>
        <w:t xml:space="preserve">It should be taken into account, that interaction between VTS and </w:t>
      </w:r>
      <w:del w:id="432" w:author="Peter Eade" w:date="2016-03-10T09:18:00Z">
        <w:r w:rsidDel="00C84083">
          <w:rPr>
            <w:lang w:eastAsia="de-DE"/>
          </w:rPr>
          <w:delText xml:space="preserve">allied or other services </w:delText>
        </w:r>
      </w:del>
      <w:ins w:id="433" w:author="Peter Eade" w:date="2016-03-10T09:18:00Z">
        <w:r w:rsidR="00C84083">
          <w:rPr>
            <w:lang w:eastAsia="de-DE"/>
          </w:rPr>
          <w:t xml:space="preserve">stakeholders </w:t>
        </w:r>
      </w:ins>
      <w:r>
        <w:rPr>
          <w:lang w:eastAsia="de-DE"/>
        </w:rPr>
        <w:t>– inside or outside the maritime domain – could be necessary to sustain those services. In such a case, an arrangement between the VTS Authority and the provider(s) of tho</w:t>
      </w:r>
      <w:r w:rsidR="00703247">
        <w:rPr>
          <w:lang w:eastAsia="de-DE"/>
        </w:rPr>
        <w:t>se services should be in place.</w:t>
      </w:r>
    </w:p>
    <w:p w14:paraId="79696EFD" w14:textId="77777777" w:rsidR="005070D4" w:rsidRDefault="005070D4" w:rsidP="00FF7F6B">
      <w:pPr>
        <w:rPr>
          <w:lang w:eastAsia="de-DE"/>
        </w:rPr>
      </w:pPr>
    </w:p>
    <w:p w14:paraId="5CD3D638" w14:textId="77777777" w:rsidR="00FF7F6B" w:rsidRDefault="00FF7F6B" w:rsidP="00FF7F6B">
      <w:pPr>
        <w:rPr>
          <w:lang w:eastAsia="de-DE"/>
        </w:rPr>
      </w:pPr>
      <w:r>
        <w:rPr>
          <w:lang w:eastAsia="de-DE"/>
        </w:rPr>
        <w:t>In some cases, when considered necessary, support from VTS may extend outside the VTS area. This could result from national, regional or international arrangements.</w:t>
      </w:r>
    </w:p>
    <w:p w14:paraId="45CE1B5A" w14:textId="77777777" w:rsidR="00FF7F6B" w:rsidRDefault="00FF7F6B" w:rsidP="00FF7F6B">
      <w:pPr>
        <w:rPr>
          <w:lang w:eastAsia="de-DE"/>
        </w:rPr>
      </w:pPr>
    </w:p>
    <w:p w14:paraId="0EFC32F3" w14:textId="764372B9" w:rsidR="00FF7F6B" w:rsidRPr="00FF2619" w:rsidRDefault="00FF7F6B" w:rsidP="00FF7F6B">
      <w:pPr>
        <w:rPr>
          <w:lang w:eastAsia="de-DE"/>
        </w:rPr>
      </w:pPr>
      <w:r w:rsidRPr="00FF2619">
        <w:rPr>
          <w:lang w:eastAsia="de-DE"/>
        </w:rPr>
        <w:t xml:space="preserve">Some examples of possible interaction between VTS and </w:t>
      </w:r>
      <w:del w:id="434" w:author="Peter Eade" w:date="2016-03-10T09:18:00Z">
        <w:r w:rsidRPr="00FF2619" w:rsidDel="00C84083">
          <w:rPr>
            <w:lang w:eastAsia="de-DE"/>
          </w:rPr>
          <w:delText xml:space="preserve">allied or other services </w:delText>
        </w:r>
      </w:del>
      <w:ins w:id="435" w:author="Peter Eade" w:date="2016-03-10T09:18:00Z">
        <w:r w:rsidR="00C84083">
          <w:rPr>
            <w:lang w:eastAsia="de-DE"/>
          </w:rPr>
          <w:t xml:space="preserve">stakeholders </w:t>
        </w:r>
      </w:ins>
      <w:r w:rsidRPr="00FF2619">
        <w:rPr>
          <w:lang w:eastAsia="de-DE"/>
        </w:rPr>
        <w:t>are described in Annex B</w:t>
      </w:r>
      <w:r w:rsidR="005D285D">
        <w:rPr>
          <w:lang w:eastAsia="de-DE"/>
        </w:rPr>
        <w:t>.</w:t>
      </w:r>
    </w:p>
    <w:p w14:paraId="7C3B534A" w14:textId="77777777" w:rsidR="00FF7F6B" w:rsidRDefault="00FF7F6B" w:rsidP="00FF7F6B">
      <w:pPr>
        <w:rPr>
          <w:lang w:eastAsia="de-DE"/>
        </w:rPr>
      </w:pPr>
    </w:p>
    <w:p w14:paraId="0AF734DF" w14:textId="77777777" w:rsidR="00FF7F6B" w:rsidRDefault="00FF7F6B" w:rsidP="004601C4">
      <w:pPr>
        <w:pStyle w:val="Heading1"/>
        <w:numPr>
          <w:ilvl w:val="0"/>
          <w:numId w:val="9"/>
        </w:numPr>
      </w:pPr>
      <w:bookmarkStart w:id="436" w:name="_Toc367184860"/>
      <w:bookmarkStart w:id="437" w:name="_Toc370818317"/>
      <w:r>
        <w:t>Identification of possible stakeholders</w:t>
      </w:r>
      <w:bookmarkEnd w:id="436"/>
      <w:bookmarkEnd w:id="437"/>
    </w:p>
    <w:p w14:paraId="48B41392" w14:textId="77777777" w:rsidR="00FF7F6B" w:rsidRDefault="00FF7F6B" w:rsidP="00FF7F6B">
      <w:pPr>
        <w:rPr>
          <w:lang w:eastAsia="de-DE"/>
        </w:rPr>
      </w:pPr>
      <w:r>
        <w:rPr>
          <w:lang w:eastAsia="de-DE"/>
        </w:rPr>
        <w:t>The core capability of VTS is to interact and respond to traffic situations developing in the VTS area. However, there are other stakeholders who may wish to interact with VTS or with whom the VTS wishes to interact.</w:t>
      </w:r>
    </w:p>
    <w:p w14:paraId="3F5FA999" w14:textId="77777777" w:rsidR="007F026B" w:rsidRDefault="007F026B" w:rsidP="00FF7F6B">
      <w:pPr>
        <w:rPr>
          <w:lang w:eastAsia="de-DE"/>
        </w:rPr>
      </w:pPr>
    </w:p>
    <w:p w14:paraId="53FA1917" w14:textId="696292AA" w:rsidR="00FF7F6B" w:rsidRDefault="00FF7F6B" w:rsidP="00FF7F6B">
      <w:pPr>
        <w:rPr>
          <w:lang w:eastAsia="de-DE"/>
        </w:rPr>
      </w:pPr>
      <w:r>
        <w:rPr>
          <w:lang w:eastAsia="de-DE"/>
        </w:rPr>
        <w:t xml:space="preserve">In this case, an arrangement should be set up between </w:t>
      </w:r>
      <w:r w:rsidR="002959F6">
        <w:rPr>
          <w:lang w:eastAsia="de-DE"/>
        </w:rPr>
        <w:t xml:space="preserve">the </w:t>
      </w:r>
      <w:r>
        <w:rPr>
          <w:lang w:eastAsia="de-DE"/>
        </w:rPr>
        <w:t xml:space="preserve">VTS </w:t>
      </w:r>
      <w:r w:rsidR="006A02AF">
        <w:rPr>
          <w:lang w:eastAsia="de-DE"/>
        </w:rPr>
        <w:t xml:space="preserve">authority </w:t>
      </w:r>
      <w:r>
        <w:rPr>
          <w:lang w:eastAsia="de-DE"/>
        </w:rPr>
        <w:t xml:space="preserve">and </w:t>
      </w:r>
      <w:r w:rsidR="002959F6">
        <w:rPr>
          <w:lang w:eastAsia="de-DE"/>
        </w:rPr>
        <w:t xml:space="preserve">the </w:t>
      </w:r>
      <w:r>
        <w:rPr>
          <w:lang w:eastAsia="de-DE"/>
        </w:rPr>
        <w:t>stakeholder</w:t>
      </w:r>
      <w:r w:rsidR="006A02AF">
        <w:rPr>
          <w:lang w:eastAsia="de-DE"/>
        </w:rPr>
        <w:t>(</w:t>
      </w:r>
      <w:r>
        <w:rPr>
          <w:lang w:eastAsia="de-DE"/>
        </w:rPr>
        <w:t>s</w:t>
      </w:r>
      <w:r w:rsidR="006A02AF">
        <w:rPr>
          <w:lang w:eastAsia="de-DE"/>
        </w:rPr>
        <w:t>),</w:t>
      </w:r>
      <w:r>
        <w:rPr>
          <w:lang w:eastAsia="de-DE"/>
        </w:rPr>
        <w:t xml:space="preserve"> and it may be expected that issues and consideration to specific details should be given, as in chapter 3, in order to avoid unintended </w:t>
      </w:r>
      <w:r w:rsidR="00B1707E">
        <w:rPr>
          <w:lang w:eastAsia="de-DE"/>
        </w:rPr>
        <w:t>action, which</w:t>
      </w:r>
      <w:r>
        <w:rPr>
          <w:lang w:eastAsia="de-DE"/>
        </w:rPr>
        <w:t xml:space="preserve"> may impair the VTS services. This may vary, depending on the country and legislation applicable.</w:t>
      </w:r>
    </w:p>
    <w:p w14:paraId="3CA15E46" w14:textId="77777777" w:rsidR="00FF7F6B" w:rsidRDefault="00FF7F6B" w:rsidP="00FF7F6B">
      <w:pPr>
        <w:rPr>
          <w:lang w:eastAsia="de-DE"/>
        </w:rPr>
      </w:pPr>
    </w:p>
    <w:p w14:paraId="15AA71E2" w14:textId="05A165B1" w:rsidR="00FF7F6B" w:rsidRDefault="00FF7F6B" w:rsidP="00FF7F6B">
      <w:pPr>
        <w:rPr>
          <w:lang w:eastAsia="de-DE"/>
        </w:rPr>
      </w:pPr>
      <w:r>
        <w:rPr>
          <w:lang w:eastAsia="de-DE"/>
        </w:rPr>
        <w:t xml:space="preserve">In addition to the given possible stakeholders as </w:t>
      </w:r>
      <w:r w:rsidR="004127A2">
        <w:rPr>
          <w:lang w:eastAsia="de-DE"/>
        </w:rPr>
        <w:t xml:space="preserve">in </w:t>
      </w:r>
      <w:r>
        <w:rPr>
          <w:lang w:eastAsia="de-DE"/>
        </w:rPr>
        <w:t xml:space="preserve">Annex A, </w:t>
      </w:r>
      <w:r w:rsidR="006A02AF">
        <w:rPr>
          <w:lang w:eastAsia="de-DE"/>
        </w:rPr>
        <w:t xml:space="preserve">the </w:t>
      </w:r>
      <w:r>
        <w:rPr>
          <w:lang w:eastAsia="de-DE"/>
        </w:rPr>
        <w:t xml:space="preserve">VTS </w:t>
      </w:r>
      <w:r w:rsidR="006A02AF">
        <w:rPr>
          <w:lang w:eastAsia="de-DE"/>
        </w:rPr>
        <w:t xml:space="preserve">authority </w:t>
      </w:r>
      <w:r>
        <w:rPr>
          <w:lang w:eastAsia="de-DE"/>
        </w:rPr>
        <w:t xml:space="preserve">may become involved, if not already, in the exchange of traffic related information with state, provincial or local government, and associated agencies or organizations, for purposes </w:t>
      </w:r>
      <w:r w:rsidR="00703247">
        <w:rPr>
          <w:lang w:eastAsia="de-DE"/>
        </w:rPr>
        <w:t xml:space="preserve">less </w:t>
      </w:r>
      <w:r>
        <w:rPr>
          <w:lang w:eastAsia="de-DE"/>
        </w:rPr>
        <w:t>familiar to the maritime domain; Such as monitoring emissions from shipping, securing vital supply chains for society and assess</w:t>
      </w:r>
      <w:r w:rsidR="002959F6">
        <w:rPr>
          <w:lang w:eastAsia="de-DE"/>
        </w:rPr>
        <w:t>ing</w:t>
      </w:r>
      <w:r>
        <w:rPr>
          <w:lang w:eastAsia="de-DE"/>
        </w:rPr>
        <w:t xml:space="preserve"> the risks associated with maritime transport of dangerous or polluting cargo close to coastal or port communities.</w:t>
      </w:r>
    </w:p>
    <w:p w14:paraId="46DFA565" w14:textId="77777777" w:rsidR="00FF7F6B" w:rsidRDefault="00FF7F6B" w:rsidP="00FF7F6B">
      <w:pPr>
        <w:rPr>
          <w:lang w:eastAsia="de-DE"/>
        </w:rPr>
      </w:pPr>
    </w:p>
    <w:p w14:paraId="0CD8F9AC" w14:textId="77777777" w:rsidR="00FF7F6B" w:rsidRDefault="00FF7F6B" w:rsidP="00FF7F6B">
      <w:pPr>
        <w:rPr>
          <w:lang w:eastAsia="de-DE"/>
        </w:rPr>
      </w:pPr>
      <w:r>
        <w:rPr>
          <w:lang w:eastAsia="de-DE"/>
        </w:rPr>
        <w:t xml:space="preserve">Examples of </w:t>
      </w:r>
      <w:r w:rsidR="00703247">
        <w:rPr>
          <w:lang w:eastAsia="de-DE"/>
        </w:rPr>
        <w:t>possible stakeholders</w:t>
      </w:r>
      <w:r>
        <w:rPr>
          <w:lang w:eastAsia="de-DE"/>
        </w:rPr>
        <w:t xml:space="preserve"> are described in Annex A.</w:t>
      </w:r>
    </w:p>
    <w:p w14:paraId="7AEEF720" w14:textId="77777777" w:rsidR="000F5097" w:rsidRDefault="000F5097" w:rsidP="00FF7F6B">
      <w:pPr>
        <w:rPr>
          <w:lang w:eastAsia="de-DE"/>
        </w:rPr>
      </w:pPr>
    </w:p>
    <w:p w14:paraId="3C8B76F1" w14:textId="77777777" w:rsidR="00FF7F6B" w:rsidRDefault="00FF7F6B" w:rsidP="004601C4">
      <w:pPr>
        <w:pStyle w:val="Heading1"/>
        <w:numPr>
          <w:ilvl w:val="0"/>
          <w:numId w:val="9"/>
        </w:numPr>
      </w:pPr>
      <w:bookmarkStart w:id="438" w:name="_Toc367184861"/>
      <w:bookmarkStart w:id="439" w:name="_Toc370818318"/>
      <w:r>
        <w:t>Legal aspects and constraints</w:t>
      </w:r>
      <w:bookmarkEnd w:id="438"/>
      <w:bookmarkEnd w:id="439"/>
    </w:p>
    <w:p w14:paraId="4D5EE02E" w14:textId="77777777" w:rsidR="00FF7F6B" w:rsidRDefault="00FF7F6B" w:rsidP="00FF7F6B">
      <w:pPr>
        <w:rPr>
          <w:lang w:eastAsia="de-DE"/>
        </w:rPr>
      </w:pPr>
      <w:r>
        <w:rPr>
          <w:lang w:eastAsia="de-DE"/>
        </w:rPr>
        <w:t>IALA Guideline 1086 on the global sharing of maritime data &amp; information (June 2012) already provides valuable guidance on legal aspects.</w:t>
      </w:r>
    </w:p>
    <w:p w14:paraId="4BCB1C60" w14:textId="77777777" w:rsidR="000F5097" w:rsidRDefault="000F5097" w:rsidP="00FF7F6B">
      <w:pPr>
        <w:rPr>
          <w:lang w:eastAsia="de-DE"/>
        </w:rPr>
      </w:pPr>
    </w:p>
    <w:p w14:paraId="4A0C7CA5" w14:textId="1BC6FA4A" w:rsidR="00FF7F6B" w:rsidRDefault="000F5097" w:rsidP="00FF7F6B">
      <w:pPr>
        <w:rPr>
          <w:lang w:eastAsia="de-DE"/>
        </w:rPr>
      </w:pPr>
      <w:r>
        <w:rPr>
          <w:lang w:eastAsia="de-DE"/>
        </w:rPr>
        <w:t>Actually, t</w:t>
      </w:r>
      <w:r w:rsidR="00FF7F6B">
        <w:rPr>
          <w:lang w:eastAsia="de-DE"/>
        </w:rPr>
        <w:t xml:space="preserve">here is a range of potential legal aspects and constraints that could affect the merit of and ability to use VTS information for allied and other </w:t>
      </w:r>
      <w:r w:rsidR="007F026B">
        <w:rPr>
          <w:lang w:eastAsia="de-DE"/>
        </w:rPr>
        <w:t>services</w:t>
      </w:r>
      <w:r w:rsidR="00FF7F6B">
        <w:rPr>
          <w:lang w:eastAsia="de-DE"/>
        </w:rPr>
        <w:t>. The nature of these will vary between different countries and has to be taken in</w:t>
      </w:r>
      <w:r w:rsidR="002959F6">
        <w:rPr>
          <w:lang w:eastAsia="de-DE"/>
        </w:rPr>
        <w:t>to</w:t>
      </w:r>
      <w:r w:rsidR="00FF7F6B">
        <w:rPr>
          <w:lang w:eastAsia="de-DE"/>
        </w:rPr>
        <w:t xml:space="preserve"> consideration.  </w:t>
      </w:r>
    </w:p>
    <w:p w14:paraId="5C16A3C0" w14:textId="77777777" w:rsidR="00FF7F6B" w:rsidRDefault="00FF7F6B" w:rsidP="00FF7F6B">
      <w:pPr>
        <w:rPr>
          <w:lang w:eastAsia="de-DE"/>
        </w:rPr>
      </w:pPr>
    </w:p>
    <w:p w14:paraId="6B94E679" w14:textId="77777777" w:rsidR="00FF7F6B" w:rsidRDefault="00FF7F6B" w:rsidP="00FF7F6B">
      <w:pPr>
        <w:rPr>
          <w:lang w:eastAsia="de-DE"/>
        </w:rPr>
      </w:pPr>
      <w:r>
        <w:rPr>
          <w:lang w:eastAsia="de-DE"/>
        </w:rPr>
        <w:t>Further considerations in this respect are provided in Annex D.</w:t>
      </w:r>
    </w:p>
    <w:p w14:paraId="4A5A951C" w14:textId="77777777" w:rsidR="00FF7F6B" w:rsidRDefault="00FF7F6B" w:rsidP="00FF7F6B">
      <w:pPr>
        <w:rPr>
          <w:lang w:eastAsia="de-DE"/>
        </w:rPr>
      </w:pPr>
    </w:p>
    <w:p w14:paraId="10173568" w14:textId="77777777" w:rsidR="00FF7F6B" w:rsidRPr="00C53133" w:rsidRDefault="00FF7F6B" w:rsidP="004601C4">
      <w:pPr>
        <w:pStyle w:val="Heading1"/>
        <w:numPr>
          <w:ilvl w:val="0"/>
          <w:numId w:val="9"/>
        </w:numPr>
      </w:pPr>
      <w:bookmarkStart w:id="440" w:name="_Toc367184862"/>
      <w:bookmarkStart w:id="441" w:name="_Toc370818319"/>
      <w:r w:rsidRPr="00C53133">
        <w:t>References</w:t>
      </w:r>
      <w:bookmarkEnd w:id="440"/>
      <w:bookmarkEnd w:id="441"/>
    </w:p>
    <w:p w14:paraId="65688F46" w14:textId="77777777" w:rsidR="00FF7F6B" w:rsidRDefault="00FF7F6B" w:rsidP="004601C4">
      <w:pPr>
        <w:pStyle w:val="ListParagraph"/>
        <w:numPr>
          <w:ilvl w:val="0"/>
          <w:numId w:val="33"/>
        </w:numPr>
        <w:rPr>
          <w:lang w:eastAsia="de-DE"/>
        </w:rPr>
      </w:pPr>
      <w:r>
        <w:rPr>
          <w:lang w:eastAsia="de-DE"/>
        </w:rPr>
        <w:t xml:space="preserve">SOLAS </w:t>
      </w:r>
      <w:r w:rsidR="004127A2">
        <w:rPr>
          <w:lang w:eastAsia="de-DE"/>
        </w:rPr>
        <w:t xml:space="preserve">Chapter </w:t>
      </w:r>
      <w:r>
        <w:rPr>
          <w:lang w:eastAsia="de-DE"/>
        </w:rPr>
        <w:t>V</w:t>
      </w:r>
      <w:r w:rsidR="004127A2">
        <w:rPr>
          <w:lang w:eastAsia="de-DE"/>
        </w:rPr>
        <w:t>, Regulation</w:t>
      </w:r>
      <w:r>
        <w:rPr>
          <w:lang w:eastAsia="de-DE"/>
        </w:rPr>
        <w:t>12 Vessel Traffic Services</w:t>
      </w:r>
    </w:p>
    <w:p w14:paraId="774D6EFB" w14:textId="77777777" w:rsidR="00FF7F6B" w:rsidRDefault="00FF7F6B" w:rsidP="004601C4">
      <w:pPr>
        <w:pStyle w:val="ListParagraph"/>
        <w:numPr>
          <w:ilvl w:val="0"/>
          <w:numId w:val="33"/>
        </w:numPr>
        <w:rPr>
          <w:lang w:eastAsia="de-DE"/>
        </w:rPr>
      </w:pPr>
      <w:r>
        <w:rPr>
          <w:lang w:eastAsia="de-DE"/>
        </w:rPr>
        <w:t xml:space="preserve">IMO Resolution A.857(20) Guidelines for Vessel Traffic Services </w:t>
      </w:r>
    </w:p>
    <w:p w14:paraId="70A78B5E" w14:textId="77777777" w:rsidR="00FF7F6B" w:rsidRDefault="00FF7F6B" w:rsidP="004601C4">
      <w:pPr>
        <w:pStyle w:val="ListParagraph"/>
        <w:numPr>
          <w:ilvl w:val="0"/>
          <w:numId w:val="33"/>
        </w:numPr>
        <w:rPr>
          <w:lang w:eastAsia="de-DE"/>
        </w:rPr>
      </w:pPr>
      <w:r>
        <w:rPr>
          <w:lang w:eastAsia="de-DE"/>
        </w:rPr>
        <w:t>IALA Recommendation V-127 on Operational Procedures for Vessel Traffic Services</w:t>
      </w:r>
    </w:p>
    <w:p w14:paraId="669A7C79" w14:textId="77777777" w:rsidR="00FF7F6B" w:rsidRPr="000C5B85" w:rsidRDefault="00FF7F6B" w:rsidP="004601C4">
      <w:pPr>
        <w:pStyle w:val="ListParagraph"/>
        <w:numPr>
          <w:ilvl w:val="0"/>
          <w:numId w:val="33"/>
        </w:numPr>
        <w:rPr>
          <w:noProof/>
        </w:rPr>
      </w:pPr>
      <w:r>
        <w:rPr>
          <w:lang w:eastAsia="de-DE"/>
        </w:rPr>
        <w:t xml:space="preserve">IALA Recommendation V-128 on </w:t>
      </w:r>
      <w:r>
        <w:rPr>
          <w:noProof/>
        </w:rPr>
        <w:t xml:space="preserve">Operational and </w:t>
      </w:r>
      <w:r w:rsidRPr="000C5B85">
        <w:rPr>
          <w:noProof/>
        </w:rPr>
        <w:t>Technical Performance Requirements for VTS Equipment</w:t>
      </w:r>
    </w:p>
    <w:p w14:paraId="4FA61A61" w14:textId="32D51CB2" w:rsidR="00FF7F6B" w:rsidRPr="002005A9" w:rsidRDefault="00FF7F6B" w:rsidP="004601C4">
      <w:pPr>
        <w:pStyle w:val="ListParagraph"/>
        <w:numPr>
          <w:ilvl w:val="0"/>
          <w:numId w:val="33"/>
        </w:numPr>
        <w:rPr>
          <w:lang w:eastAsia="de-DE"/>
        </w:rPr>
      </w:pPr>
      <w:r w:rsidRPr="002005A9">
        <w:rPr>
          <w:lang w:eastAsia="de-DE"/>
        </w:rPr>
        <w:t xml:space="preserve">IALA Guideline 1086; </w:t>
      </w:r>
      <w:r w:rsidR="00B1707E">
        <w:rPr>
          <w:lang w:eastAsia="de-DE"/>
        </w:rPr>
        <w:t xml:space="preserve">The </w:t>
      </w:r>
      <w:r w:rsidR="006613F9">
        <w:rPr>
          <w:lang w:eastAsia="de-DE"/>
        </w:rPr>
        <w:t>G</w:t>
      </w:r>
      <w:r w:rsidRPr="002005A9">
        <w:rPr>
          <w:lang w:eastAsia="de-DE"/>
        </w:rPr>
        <w:t xml:space="preserve">lobal </w:t>
      </w:r>
      <w:r w:rsidR="006613F9">
        <w:rPr>
          <w:lang w:eastAsia="de-DE"/>
        </w:rPr>
        <w:t>S</w:t>
      </w:r>
      <w:r w:rsidRPr="002005A9">
        <w:rPr>
          <w:lang w:eastAsia="de-DE"/>
        </w:rPr>
        <w:t xml:space="preserve">haring of </w:t>
      </w:r>
      <w:r w:rsidR="006613F9">
        <w:rPr>
          <w:lang w:eastAsia="de-DE"/>
        </w:rPr>
        <w:t>M</w:t>
      </w:r>
      <w:r w:rsidRPr="002005A9">
        <w:rPr>
          <w:lang w:eastAsia="de-DE"/>
        </w:rPr>
        <w:t xml:space="preserve">aritime </w:t>
      </w:r>
      <w:r w:rsidR="006613F9">
        <w:rPr>
          <w:lang w:eastAsia="de-DE"/>
        </w:rPr>
        <w:t>D</w:t>
      </w:r>
      <w:r w:rsidRPr="002005A9">
        <w:rPr>
          <w:lang w:eastAsia="de-DE"/>
        </w:rPr>
        <w:t xml:space="preserve">ata &amp; </w:t>
      </w:r>
      <w:r w:rsidR="00B1707E">
        <w:rPr>
          <w:lang w:eastAsia="de-DE"/>
        </w:rPr>
        <w:t>I</w:t>
      </w:r>
      <w:r w:rsidRPr="002005A9">
        <w:rPr>
          <w:lang w:eastAsia="de-DE"/>
        </w:rPr>
        <w:t>nformation</w:t>
      </w:r>
    </w:p>
    <w:p w14:paraId="324ECEB6" w14:textId="77777777" w:rsidR="00FF7F6B" w:rsidRDefault="00FF7F6B" w:rsidP="004601C4">
      <w:pPr>
        <w:pStyle w:val="ListParagraph"/>
        <w:numPr>
          <w:ilvl w:val="0"/>
          <w:numId w:val="33"/>
        </w:numPr>
        <w:rPr>
          <w:lang w:eastAsia="de-DE"/>
        </w:rPr>
      </w:pPr>
      <w:r w:rsidRPr="002005A9">
        <w:rPr>
          <w:lang w:eastAsia="de-DE"/>
        </w:rPr>
        <w:t xml:space="preserve">IALA VTS Manual </w:t>
      </w:r>
    </w:p>
    <w:p w14:paraId="145CDCEF" w14:textId="77777777" w:rsidR="00775795" w:rsidRDefault="00775795" w:rsidP="00775795">
      <w:pPr>
        <w:pStyle w:val="ListParagraph"/>
        <w:numPr>
          <w:ilvl w:val="0"/>
          <w:numId w:val="33"/>
        </w:numPr>
        <w:rPr>
          <w:lang w:eastAsia="de-DE"/>
        </w:rPr>
      </w:pPr>
      <w:r w:rsidRPr="00775795">
        <w:rPr>
          <w:lang w:eastAsia="de-DE"/>
        </w:rPr>
        <w:lastRenderedPageBreak/>
        <w:t>IALA NAVGUIDE</w:t>
      </w:r>
      <w:r w:rsidR="006A02AF">
        <w:rPr>
          <w:lang w:eastAsia="de-DE"/>
        </w:rPr>
        <w:t xml:space="preserve"> </w:t>
      </w:r>
    </w:p>
    <w:p w14:paraId="499474DF" w14:textId="34BA9941" w:rsidR="001A1747" w:rsidRPr="002005A9" w:rsidRDefault="001A1747" w:rsidP="001A1747">
      <w:pPr>
        <w:pStyle w:val="ListParagraph"/>
        <w:numPr>
          <w:ilvl w:val="0"/>
          <w:numId w:val="33"/>
        </w:numPr>
        <w:rPr>
          <w:lang w:eastAsia="de-DE"/>
        </w:rPr>
      </w:pPr>
      <w:r w:rsidRPr="001A1747">
        <w:rPr>
          <w:lang w:eastAsia="de-DE"/>
        </w:rPr>
        <w:t>IALA Guideline 1018</w:t>
      </w:r>
      <w:r w:rsidR="00B1707E">
        <w:rPr>
          <w:lang w:eastAsia="de-DE"/>
        </w:rPr>
        <w:t xml:space="preserve">; </w:t>
      </w:r>
      <w:r w:rsidRPr="001A1747">
        <w:rPr>
          <w:lang w:eastAsia="de-DE"/>
        </w:rPr>
        <w:t>Risk Management</w:t>
      </w:r>
    </w:p>
    <w:p w14:paraId="5F5463C1" w14:textId="77777777" w:rsidR="00FF7F6B" w:rsidRPr="002005A9" w:rsidRDefault="00FF7F6B" w:rsidP="00FF7F6B">
      <w:pPr>
        <w:rPr>
          <w:lang w:eastAsia="de-DE"/>
        </w:rPr>
      </w:pPr>
    </w:p>
    <w:p w14:paraId="4383CDA9" w14:textId="77777777" w:rsidR="00FF7F6B" w:rsidRPr="002005A9" w:rsidRDefault="00FF7F6B" w:rsidP="00FF7F6B">
      <w:pPr>
        <w:rPr>
          <w:lang w:eastAsia="de-DE"/>
        </w:rPr>
      </w:pPr>
    </w:p>
    <w:p w14:paraId="3275B179" w14:textId="77777777" w:rsidR="00FF7F6B" w:rsidRPr="002005A9" w:rsidRDefault="00FF7F6B" w:rsidP="00FF7F6B">
      <w:pPr>
        <w:rPr>
          <w:rFonts w:eastAsia="Calibri" w:cs="Calibri"/>
          <w:b/>
          <w:caps/>
          <w:snapToGrid w:val="0"/>
          <w:kern w:val="28"/>
          <w:lang w:eastAsia="de-DE"/>
        </w:rPr>
      </w:pPr>
    </w:p>
    <w:p w14:paraId="68264A11" w14:textId="77777777" w:rsidR="00FF7F6B" w:rsidRPr="002005A9" w:rsidRDefault="00FF7F6B" w:rsidP="004601C4">
      <w:pPr>
        <w:pStyle w:val="Annex"/>
        <w:numPr>
          <w:ilvl w:val="0"/>
          <w:numId w:val="1"/>
        </w:numPr>
      </w:pPr>
      <w:bookmarkStart w:id="442" w:name="_Toc367184863"/>
      <w:bookmarkStart w:id="443" w:name="_Toc370818320"/>
      <w:r w:rsidRPr="002005A9">
        <w:t>Examples of possible stakeholders</w:t>
      </w:r>
      <w:bookmarkEnd w:id="442"/>
      <w:bookmarkEnd w:id="44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80"/>
      </w:tblGrid>
      <w:tr w:rsidR="00FF7F6B" w:rsidRPr="002005A9" w14:paraId="7E83592F" w14:textId="77777777" w:rsidTr="00DB1A2C">
        <w:trPr>
          <w:trHeight w:val="432"/>
        </w:trPr>
        <w:tc>
          <w:tcPr>
            <w:tcW w:w="9180" w:type="dxa"/>
            <w:vAlign w:val="center"/>
          </w:tcPr>
          <w:p w14:paraId="1FF46996" w14:textId="5753D232" w:rsidR="00FF7F6B" w:rsidRPr="002005A9" w:rsidRDefault="00FF7F6B" w:rsidP="00DB1A2C">
            <w:pPr>
              <w:rPr>
                <w:rFonts w:cs="Times New Roman"/>
                <w:b/>
                <w:lang w:eastAsia="sv-SE"/>
              </w:rPr>
            </w:pPr>
            <w:r w:rsidRPr="002005A9">
              <w:rPr>
                <w:rFonts w:cs="Times New Roman"/>
                <w:lang w:eastAsia="sv-SE"/>
              </w:rPr>
              <w:t>Port Administration</w:t>
            </w:r>
            <w:r w:rsidR="00B1707E">
              <w:rPr>
                <w:rFonts w:cs="Times New Roman"/>
                <w:lang w:eastAsia="sv-SE"/>
              </w:rPr>
              <w:t xml:space="preserve"> </w:t>
            </w:r>
            <w:r w:rsidRPr="002005A9">
              <w:rPr>
                <w:rFonts w:cs="Times New Roman"/>
                <w:lang w:eastAsia="sv-SE"/>
              </w:rPr>
              <w:t>/</w:t>
            </w:r>
            <w:r w:rsidR="00B1707E">
              <w:rPr>
                <w:rFonts w:cs="Times New Roman"/>
                <w:lang w:eastAsia="sv-SE"/>
              </w:rPr>
              <w:t xml:space="preserve"> </w:t>
            </w:r>
            <w:r w:rsidRPr="002005A9">
              <w:rPr>
                <w:rFonts w:cs="Times New Roman"/>
                <w:lang w:eastAsia="sv-SE"/>
              </w:rPr>
              <w:t>Harbour Master</w:t>
            </w:r>
          </w:p>
        </w:tc>
      </w:tr>
      <w:tr w:rsidR="00FF7F6B" w:rsidRPr="00285E2B" w14:paraId="1F0E1E98" w14:textId="77777777" w:rsidTr="00DB1A2C">
        <w:trPr>
          <w:trHeight w:val="432"/>
        </w:trPr>
        <w:tc>
          <w:tcPr>
            <w:tcW w:w="9180" w:type="dxa"/>
            <w:vAlign w:val="center"/>
          </w:tcPr>
          <w:p w14:paraId="10015B09" w14:textId="77777777" w:rsidR="00FF7F6B" w:rsidRPr="00285E2B" w:rsidRDefault="006A02AF" w:rsidP="00DB1A2C">
            <w:pPr>
              <w:rPr>
                <w:rFonts w:cs="Times New Roman"/>
                <w:b/>
                <w:lang w:val="fr-FR" w:eastAsia="sv-SE"/>
              </w:rPr>
            </w:pPr>
            <w:r w:rsidRPr="00285E2B">
              <w:rPr>
                <w:rFonts w:cs="Times New Roman"/>
                <w:lang w:val="fr-FR" w:eastAsia="sv-SE"/>
              </w:rPr>
              <w:t>Maritime</w:t>
            </w:r>
            <w:r w:rsidR="00FF7F6B" w:rsidRPr="00285E2B">
              <w:rPr>
                <w:rFonts w:cs="Times New Roman"/>
                <w:lang w:val="fr-FR" w:eastAsia="sv-SE"/>
              </w:rPr>
              <w:t xml:space="preserve"> </w:t>
            </w:r>
            <w:proofErr w:type="spellStart"/>
            <w:r w:rsidR="00FF7F6B" w:rsidRPr="00285E2B">
              <w:rPr>
                <w:rFonts w:cs="Times New Roman"/>
                <w:lang w:val="fr-FR" w:eastAsia="sv-SE"/>
              </w:rPr>
              <w:t>Rescue</w:t>
            </w:r>
            <w:proofErr w:type="spellEnd"/>
            <w:r w:rsidR="00FF7F6B" w:rsidRPr="00285E2B">
              <w:rPr>
                <w:rFonts w:cs="Times New Roman"/>
                <w:lang w:val="fr-FR" w:eastAsia="sv-SE"/>
              </w:rPr>
              <w:t xml:space="preserve"> Coordination Centre (MRCC)</w:t>
            </w:r>
          </w:p>
        </w:tc>
      </w:tr>
      <w:tr w:rsidR="00FF7F6B" w:rsidRPr="002005A9" w14:paraId="6F5910AE" w14:textId="77777777" w:rsidTr="00DB1A2C">
        <w:trPr>
          <w:trHeight w:val="432"/>
        </w:trPr>
        <w:tc>
          <w:tcPr>
            <w:tcW w:w="9180" w:type="dxa"/>
            <w:vAlign w:val="center"/>
          </w:tcPr>
          <w:p w14:paraId="7BB87B24" w14:textId="77777777" w:rsidR="00FF7F6B" w:rsidRPr="002005A9" w:rsidRDefault="00FF7F6B" w:rsidP="00DB1A2C">
            <w:pPr>
              <w:rPr>
                <w:rFonts w:cs="Times New Roman"/>
                <w:b/>
                <w:lang w:eastAsia="sv-SE"/>
              </w:rPr>
            </w:pPr>
            <w:r w:rsidRPr="002005A9">
              <w:rPr>
                <w:rFonts w:cs="Times New Roman"/>
                <w:lang w:eastAsia="sv-SE"/>
              </w:rPr>
              <w:t>Port State Control (PSC)</w:t>
            </w:r>
          </w:p>
        </w:tc>
      </w:tr>
      <w:tr w:rsidR="00FF7F6B" w:rsidRPr="002005A9" w14:paraId="6345A699" w14:textId="77777777" w:rsidTr="00DB1A2C">
        <w:trPr>
          <w:trHeight w:val="432"/>
        </w:trPr>
        <w:tc>
          <w:tcPr>
            <w:tcW w:w="9180" w:type="dxa"/>
            <w:vAlign w:val="center"/>
          </w:tcPr>
          <w:p w14:paraId="46E1E61C" w14:textId="77777777" w:rsidR="00FF7F6B" w:rsidRPr="002005A9" w:rsidRDefault="00FF7F6B" w:rsidP="00DB1A2C">
            <w:pPr>
              <w:rPr>
                <w:rFonts w:cs="Times New Roman"/>
                <w:b/>
                <w:lang w:eastAsia="sv-SE"/>
              </w:rPr>
            </w:pPr>
            <w:r w:rsidRPr="002005A9">
              <w:rPr>
                <w:rFonts w:cs="Times New Roman"/>
                <w:lang w:eastAsia="sv-SE"/>
              </w:rPr>
              <w:t>Environmental Agency</w:t>
            </w:r>
          </w:p>
        </w:tc>
      </w:tr>
      <w:tr w:rsidR="00FF7F6B" w:rsidRPr="002005A9" w14:paraId="7FA12DDB" w14:textId="77777777" w:rsidTr="00DB1A2C">
        <w:trPr>
          <w:trHeight w:val="432"/>
        </w:trPr>
        <w:tc>
          <w:tcPr>
            <w:tcW w:w="9180" w:type="dxa"/>
            <w:vAlign w:val="center"/>
          </w:tcPr>
          <w:p w14:paraId="0215210A" w14:textId="77777777" w:rsidR="00FF7F6B" w:rsidRPr="002005A9" w:rsidRDefault="00FF7F6B" w:rsidP="00DB1A2C">
            <w:pPr>
              <w:rPr>
                <w:rFonts w:cs="Times New Roman"/>
                <w:b/>
                <w:lang w:eastAsia="sv-SE"/>
              </w:rPr>
            </w:pPr>
            <w:r w:rsidRPr="002005A9">
              <w:rPr>
                <w:rFonts w:cs="Times New Roman"/>
                <w:lang w:eastAsia="sv-SE"/>
              </w:rPr>
              <w:t>Coastguard</w:t>
            </w:r>
          </w:p>
        </w:tc>
      </w:tr>
      <w:tr w:rsidR="00FF7F6B" w:rsidRPr="002005A9" w14:paraId="108BAD38" w14:textId="77777777" w:rsidTr="00DB1A2C">
        <w:trPr>
          <w:trHeight w:val="432"/>
        </w:trPr>
        <w:tc>
          <w:tcPr>
            <w:tcW w:w="9180" w:type="dxa"/>
            <w:vAlign w:val="center"/>
          </w:tcPr>
          <w:p w14:paraId="656937B9" w14:textId="77777777" w:rsidR="00FF7F6B" w:rsidRPr="002005A9" w:rsidRDefault="00FF7F6B" w:rsidP="00A425C7">
            <w:pPr>
              <w:rPr>
                <w:rFonts w:cs="Times New Roman"/>
                <w:b/>
                <w:lang w:eastAsia="sv-SE"/>
              </w:rPr>
            </w:pPr>
            <w:r w:rsidRPr="002005A9">
              <w:rPr>
                <w:rFonts w:cs="Times New Roman"/>
                <w:lang w:eastAsia="sv-SE"/>
              </w:rPr>
              <w:t>Adjacent V</w:t>
            </w:r>
            <w:r w:rsidR="006A02AF">
              <w:rPr>
                <w:rFonts w:cs="Times New Roman"/>
                <w:lang w:eastAsia="sv-SE"/>
              </w:rPr>
              <w:t xml:space="preserve">TS </w:t>
            </w:r>
          </w:p>
        </w:tc>
      </w:tr>
      <w:tr w:rsidR="00FF7F6B" w:rsidRPr="002005A9" w14:paraId="44A602D0" w14:textId="77777777" w:rsidTr="00DB1A2C">
        <w:trPr>
          <w:trHeight w:val="432"/>
        </w:trPr>
        <w:tc>
          <w:tcPr>
            <w:tcW w:w="9180" w:type="dxa"/>
            <w:vAlign w:val="center"/>
          </w:tcPr>
          <w:p w14:paraId="5980FE3B" w14:textId="77777777" w:rsidR="00FF7F6B" w:rsidRPr="002005A9" w:rsidRDefault="00FF7F6B" w:rsidP="00DB1A2C">
            <w:pPr>
              <w:rPr>
                <w:rFonts w:cs="Times New Roman"/>
                <w:b/>
                <w:lang w:eastAsia="sv-SE"/>
              </w:rPr>
            </w:pPr>
            <w:r w:rsidRPr="002005A9">
              <w:rPr>
                <w:rFonts w:cs="Times New Roman"/>
                <w:lang w:eastAsia="sv-SE"/>
              </w:rPr>
              <w:t>Immigration / Border Control</w:t>
            </w:r>
          </w:p>
        </w:tc>
      </w:tr>
      <w:tr w:rsidR="00FF7F6B" w:rsidRPr="002005A9" w14:paraId="754813FE" w14:textId="77777777" w:rsidTr="00DB1A2C">
        <w:trPr>
          <w:trHeight w:val="432"/>
        </w:trPr>
        <w:tc>
          <w:tcPr>
            <w:tcW w:w="9180" w:type="dxa"/>
            <w:vAlign w:val="center"/>
          </w:tcPr>
          <w:p w14:paraId="2FC6B630" w14:textId="77777777" w:rsidR="00FF7F6B" w:rsidRPr="002005A9" w:rsidRDefault="00FF7F6B" w:rsidP="00DB1A2C">
            <w:pPr>
              <w:rPr>
                <w:rFonts w:cs="Times New Roman"/>
                <w:b/>
                <w:lang w:eastAsia="sv-SE"/>
              </w:rPr>
            </w:pPr>
            <w:r w:rsidRPr="002005A9">
              <w:rPr>
                <w:rFonts w:cs="Times New Roman"/>
                <w:lang w:eastAsia="sv-SE"/>
              </w:rPr>
              <w:t>Police</w:t>
            </w:r>
          </w:p>
        </w:tc>
      </w:tr>
      <w:tr w:rsidR="00FF7F6B" w:rsidRPr="002005A9" w14:paraId="0AD1E7D3" w14:textId="77777777" w:rsidTr="00DB1A2C">
        <w:trPr>
          <w:trHeight w:val="432"/>
        </w:trPr>
        <w:tc>
          <w:tcPr>
            <w:tcW w:w="9180" w:type="dxa"/>
            <w:vAlign w:val="center"/>
          </w:tcPr>
          <w:p w14:paraId="6933FF31" w14:textId="20484C1A" w:rsidR="00FF7F6B" w:rsidRPr="002005A9" w:rsidRDefault="00FF7F6B" w:rsidP="007F026B">
            <w:pPr>
              <w:rPr>
                <w:rFonts w:cs="Times New Roman"/>
                <w:b/>
                <w:lang w:eastAsia="sv-SE"/>
              </w:rPr>
            </w:pPr>
            <w:r w:rsidRPr="002005A9">
              <w:rPr>
                <w:rFonts w:cs="Times New Roman"/>
                <w:lang w:eastAsia="sv-SE"/>
              </w:rPr>
              <w:t>Recognized Security Organization</w:t>
            </w:r>
            <w:r w:rsidR="007F026B">
              <w:rPr>
                <w:rFonts w:cs="Times New Roman"/>
                <w:lang w:eastAsia="sv-SE"/>
              </w:rPr>
              <w:t xml:space="preserve"> </w:t>
            </w:r>
            <w:r w:rsidRPr="002005A9">
              <w:rPr>
                <w:rFonts w:cs="Times New Roman"/>
                <w:lang w:eastAsia="sv-SE"/>
              </w:rPr>
              <w:t>(R</w:t>
            </w:r>
            <w:r w:rsidR="007F026B">
              <w:rPr>
                <w:rFonts w:cs="Times New Roman"/>
                <w:lang w:eastAsia="sv-SE"/>
              </w:rPr>
              <w:t>S</w:t>
            </w:r>
            <w:r w:rsidRPr="002005A9">
              <w:rPr>
                <w:rFonts w:cs="Times New Roman"/>
                <w:lang w:eastAsia="sv-SE"/>
              </w:rPr>
              <w:t>O</w:t>
            </w:r>
            <w:r w:rsidR="00B1707E">
              <w:rPr>
                <w:rFonts w:cs="Times New Roman"/>
                <w:lang w:eastAsia="sv-SE"/>
              </w:rPr>
              <w:t xml:space="preserve"> </w:t>
            </w:r>
            <w:r w:rsidR="007F026B">
              <w:rPr>
                <w:rFonts w:cs="Times New Roman"/>
                <w:lang w:eastAsia="sv-SE"/>
              </w:rPr>
              <w:t>/ ISPS</w:t>
            </w:r>
            <w:r w:rsidRPr="002005A9">
              <w:rPr>
                <w:rFonts w:cs="Times New Roman"/>
                <w:lang w:eastAsia="sv-SE"/>
              </w:rPr>
              <w:t>)</w:t>
            </w:r>
          </w:p>
        </w:tc>
      </w:tr>
      <w:tr w:rsidR="00FF7F6B" w:rsidRPr="002005A9" w14:paraId="5F5779A6" w14:textId="77777777" w:rsidTr="00DB1A2C">
        <w:trPr>
          <w:trHeight w:val="432"/>
        </w:trPr>
        <w:tc>
          <w:tcPr>
            <w:tcW w:w="9180" w:type="dxa"/>
            <w:vAlign w:val="center"/>
          </w:tcPr>
          <w:p w14:paraId="31B74825" w14:textId="77777777" w:rsidR="00FF7F6B" w:rsidRPr="002005A9" w:rsidRDefault="00FF7F6B" w:rsidP="00DB1A2C">
            <w:pPr>
              <w:rPr>
                <w:rFonts w:cs="Times New Roman"/>
                <w:b/>
                <w:lang w:eastAsia="sv-SE"/>
              </w:rPr>
            </w:pPr>
            <w:r w:rsidRPr="002005A9">
              <w:rPr>
                <w:rFonts w:cs="Times New Roman"/>
                <w:lang w:eastAsia="sv-SE"/>
              </w:rPr>
              <w:t>Navy</w:t>
            </w:r>
          </w:p>
        </w:tc>
      </w:tr>
      <w:tr w:rsidR="00FF7F6B" w:rsidRPr="00285E2B" w14:paraId="4988430D" w14:textId="77777777" w:rsidTr="00DB1A2C">
        <w:trPr>
          <w:trHeight w:val="432"/>
        </w:trPr>
        <w:tc>
          <w:tcPr>
            <w:tcW w:w="9180" w:type="dxa"/>
            <w:vAlign w:val="center"/>
          </w:tcPr>
          <w:p w14:paraId="39E2B6B6" w14:textId="77777777" w:rsidR="00FF7F6B" w:rsidRPr="00285E2B" w:rsidRDefault="00FF7F6B" w:rsidP="00DB1A2C">
            <w:pPr>
              <w:rPr>
                <w:rFonts w:cs="Times New Roman"/>
                <w:b/>
                <w:lang w:val="fr-FR" w:eastAsia="sv-SE"/>
              </w:rPr>
            </w:pPr>
            <w:r w:rsidRPr="00285E2B">
              <w:rPr>
                <w:rFonts w:cs="Times New Roman"/>
                <w:lang w:val="fr-FR" w:eastAsia="sv-SE"/>
              </w:rPr>
              <w:t>Maritime Pilot Organisation / Maritime Pilots</w:t>
            </w:r>
          </w:p>
        </w:tc>
      </w:tr>
      <w:tr w:rsidR="00FF7F6B" w:rsidRPr="002005A9" w14:paraId="750A33CD" w14:textId="77777777" w:rsidTr="00DB1A2C">
        <w:trPr>
          <w:trHeight w:val="432"/>
        </w:trPr>
        <w:tc>
          <w:tcPr>
            <w:tcW w:w="9180" w:type="dxa"/>
            <w:vAlign w:val="center"/>
          </w:tcPr>
          <w:p w14:paraId="0B8128E3" w14:textId="77777777" w:rsidR="00FF7F6B" w:rsidRPr="002005A9" w:rsidRDefault="00FF7F6B" w:rsidP="00DB1A2C">
            <w:pPr>
              <w:rPr>
                <w:rFonts w:cs="Times New Roman"/>
                <w:b/>
                <w:lang w:eastAsia="sv-SE"/>
              </w:rPr>
            </w:pPr>
            <w:r w:rsidRPr="002005A9">
              <w:rPr>
                <w:rFonts w:cs="Times New Roman"/>
                <w:lang w:eastAsia="sv-SE"/>
              </w:rPr>
              <w:t>Health Authorities / Medical Assistance</w:t>
            </w:r>
          </w:p>
        </w:tc>
      </w:tr>
      <w:tr w:rsidR="00FF7F6B" w:rsidRPr="002005A9" w14:paraId="6D55ABCE" w14:textId="77777777" w:rsidTr="00DB1A2C">
        <w:trPr>
          <w:trHeight w:val="432"/>
        </w:trPr>
        <w:tc>
          <w:tcPr>
            <w:tcW w:w="9180" w:type="dxa"/>
            <w:vAlign w:val="center"/>
          </w:tcPr>
          <w:p w14:paraId="2372272D" w14:textId="75961C1D" w:rsidR="00FF7F6B" w:rsidRPr="002005A9" w:rsidRDefault="00FF7F6B" w:rsidP="00DB1A2C">
            <w:pPr>
              <w:rPr>
                <w:rFonts w:cs="Times New Roman"/>
                <w:b/>
                <w:lang w:eastAsia="sv-SE"/>
              </w:rPr>
            </w:pPr>
            <w:r w:rsidRPr="002005A9">
              <w:rPr>
                <w:rFonts w:cs="Times New Roman"/>
                <w:lang w:eastAsia="sv-SE"/>
              </w:rPr>
              <w:t xml:space="preserve">Ship </w:t>
            </w:r>
            <w:r w:rsidR="00B1707E">
              <w:rPr>
                <w:rFonts w:cs="Times New Roman"/>
                <w:lang w:eastAsia="sv-SE"/>
              </w:rPr>
              <w:t>O</w:t>
            </w:r>
            <w:r w:rsidRPr="002005A9">
              <w:rPr>
                <w:rFonts w:cs="Times New Roman"/>
                <w:lang w:eastAsia="sv-SE"/>
              </w:rPr>
              <w:t>wners / Agents</w:t>
            </w:r>
          </w:p>
        </w:tc>
      </w:tr>
      <w:tr w:rsidR="00FF7F6B" w:rsidRPr="002005A9" w14:paraId="2A442FD3" w14:textId="77777777" w:rsidTr="00DB1A2C">
        <w:trPr>
          <w:trHeight w:val="432"/>
        </w:trPr>
        <w:tc>
          <w:tcPr>
            <w:tcW w:w="9180" w:type="dxa"/>
            <w:vAlign w:val="center"/>
          </w:tcPr>
          <w:p w14:paraId="0AAD0276" w14:textId="1AC18C02" w:rsidR="00FF7F6B" w:rsidRPr="002005A9" w:rsidRDefault="00FF7F6B" w:rsidP="00DB1A2C">
            <w:pPr>
              <w:rPr>
                <w:rFonts w:cs="Times New Roman"/>
                <w:lang w:eastAsia="sv-SE"/>
              </w:rPr>
            </w:pPr>
            <w:r w:rsidRPr="002005A9">
              <w:rPr>
                <w:rFonts w:cs="Times New Roman"/>
                <w:lang w:eastAsia="sv-SE"/>
              </w:rPr>
              <w:t xml:space="preserve">Terminal </w:t>
            </w:r>
            <w:r w:rsidR="00B1707E">
              <w:rPr>
                <w:rFonts w:cs="Times New Roman"/>
                <w:lang w:eastAsia="sv-SE"/>
              </w:rPr>
              <w:t>O</w:t>
            </w:r>
            <w:r w:rsidRPr="002005A9">
              <w:rPr>
                <w:rFonts w:cs="Times New Roman"/>
                <w:lang w:eastAsia="sv-SE"/>
              </w:rPr>
              <w:t>perators</w:t>
            </w:r>
          </w:p>
        </w:tc>
      </w:tr>
      <w:tr w:rsidR="00FF7F6B" w:rsidRPr="002005A9" w14:paraId="2B67518B" w14:textId="77777777" w:rsidTr="00DB1A2C">
        <w:trPr>
          <w:trHeight w:val="432"/>
        </w:trPr>
        <w:tc>
          <w:tcPr>
            <w:tcW w:w="9180" w:type="dxa"/>
            <w:vAlign w:val="center"/>
          </w:tcPr>
          <w:p w14:paraId="14EB8C05" w14:textId="0E24EBCA" w:rsidR="00FF7F6B" w:rsidRPr="002005A9" w:rsidRDefault="00FF7F6B" w:rsidP="00DB1A2C">
            <w:pPr>
              <w:rPr>
                <w:rFonts w:cs="Times New Roman"/>
                <w:b/>
                <w:lang w:eastAsia="sv-SE"/>
              </w:rPr>
            </w:pPr>
            <w:r w:rsidRPr="002005A9">
              <w:rPr>
                <w:rFonts w:cs="Times New Roman"/>
                <w:lang w:eastAsia="sv-SE"/>
              </w:rPr>
              <w:t xml:space="preserve">Tugboat </w:t>
            </w:r>
            <w:r w:rsidR="00B1707E">
              <w:rPr>
                <w:rFonts w:cs="Times New Roman"/>
                <w:lang w:eastAsia="sv-SE"/>
              </w:rPr>
              <w:t>C</w:t>
            </w:r>
            <w:r w:rsidRPr="002005A9">
              <w:rPr>
                <w:rFonts w:cs="Times New Roman"/>
                <w:lang w:eastAsia="sv-SE"/>
              </w:rPr>
              <w:t>ompanies</w:t>
            </w:r>
          </w:p>
        </w:tc>
      </w:tr>
      <w:tr w:rsidR="00FF7F6B" w:rsidRPr="002005A9" w14:paraId="3BB1967B" w14:textId="77777777" w:rsidTr="00DB1A2C">
        <w:trPr>
          <w:trHeight w:val="432"/>
        </w:trPr>
        <w:tc>
          <w:tcPr>
            <w:tcW w:w="9180" w:type="dxa"/>
            <w:vAlign w:val="center"/>
          </w:tcPr>
          <w:p w14:paraId="35AFFE0A" w14:textId="77777777" w:rsidR="00FF7F6B" w:rsidRPr="002005A9" w:rsidRDefault="00FF7F6B" w:rsidP="00DB1A2C">
            <w:pPr>
              <w:rPr>
                <w:rFonts w:cs="Times New Roman"/>
                <w:b/>
                <w:lang w:eastAsia="sv-SE"/>
              </w:rPr>
            </w:pPr>
            <w:r w:rsidRPr="002005A9">
              <w:rPr>
                <w:rFonts w:cs="Times New Roman"/>
                <w:lang w:eastAsia="sv-SE"/>
              </w:rPr>
              <w:t>Boatmen / Linesmen</w:t>
            </w:r>
          </w:p>
        </w:tc>
      </w:tr>
      <w:tr w:rsidR="00FF7F6B" w:rsidRPr="002005A9" w14:paraId="7E4C74FF" w14:textId="77777777" w:rsidTr="00DB1A2C">
        <w:trPr>
          <w:trHeight w:val="432"/>
        </w:trPr>
        <w:tc>
          <w:tcPr>
            <w:tcW w:w="9180" w:type="dxa"/>
            <w:vAlign w:val="center"/>
          </w:tcPr>
          <w:p w14:paraId="26E6C626" w14:textId="77777777" w:rsidR="00FF7F6B" w:rsidRPr="002005A9" w:rsidRDefault="00FF7F6B" w:rsidP="00DB1A2C">
            <w:pPr>
              <w:rPr>
                <w:rFonts w:cs="Times New Roman"/>
                <w:b/>
                <w:lang w:eastAsia="sv-SE"/>
              </w:rPr>
            </w:pPr>
            <w:r w:rsidRPr="002005A9">
              <w:rPr>
                <w:rFonts w:cs="Times New Roman"/>
                <w:lang w:eastAsia="sv-SE"/>
              </w:rPr>
              <w:t>Inspection</w:t>
            </w:r>
          </w:p>
        </w:tc>
      </w:tr>
      <w:tr w:rsidR="00FF7F6B" w:rsidRPr="002005A9" w14:paraId="3BBC3B34" w14:textId="77777777" w:rsidTr="00DB1A2C">
        <w:trPr>
          <w:trHeight w:val="432"/>
        </w:trPr>
        <w:tc>
          <w:tcPr>
            <w:tcW w:w="9180" w:type="dxa"/>
            <w:vAlign w:val="center"/>
          </w:tcPr>
          <w:p w14:paraId="563148A1" w14:textId="77777777" w:rsidR="00FF7F6B" w:rsidRPr="002005A9" w:rsidRDefault="00FF7F6B" w:rsidP="00DB1A2C">
            <w:pPr>
              <w:rPr>
                <w:rFonts w:cs="Times New Roman"/>
                <w:b/>
                <w:lang w:eastAsia="sv-SE"/>
              </w:rPr>
            </w:pPr>
            <w:r w:rsidRPr="002005A9">
              <w:rPr>
                <w:rFonts w:cs="Times New Roman"/>
                <w:lang w:eastAsia="sv-SE"/>
              </w:rPr>
              <w:t>Customs</w:t>
            </w:r>
          </w:p>
        </w:tc>
      </w:tr>
      <w:tr w:rsidR="00FF7F6B" w:rsidRPr="002005A9" w14:paraId="65E0D886" w14:textId="77777777" w:rsidTr="00DB1A2C">
        <w:trPr>
          <w:trHeight w:val="432"/>
        </w:trPr>
        <w:tc>
          <w:tcPr>
            <w:tcW w:w="9180" w:type="dxa"/>
            <w:vAlign w:val="center"/>
          </w:tcPr>
          <w:p w14:paraId="3F381740" w14:textId="77777777" w:rsidR="00FF7F6B" w:rsidRPr="002005A9" w:rsidRDefault="00FF7F6B" w:rsidP="00DB1A2C">
            <w:pPr>
              <w:rPr>
                <w:rFonts w:cs="Times New Roman"/>
                <w:b/>
                <w:lang w:eastAsia="sv-SE"/>
              </w:rPr>
            </w:pPr>
            <w:r w:rsidRPr="002005A9">
              <w:rPr>
                <w:rFonts w:cs="Times New Roman"/>
                <w:lang w:eastAsia="sv-SE"/>
              </w:rPr>
              <w:t>Stev</w:t>
            </w:r>
            <w:r>
              <w:rPr>
                <w:rFonts w:cs="Times New Roman"/>
                <w:lang w:eastAsia="sv-SE"/>
              </w:rPr>
              <w:t>e</w:t>
            </w:r>
            <w:r w:rsidRPr="002005A9">
              <w:rPr>
                <w:rFonts w:cs="Times New Roman"/>
                <w:lang w:eastAsia="sv-SE"/>
              </w:rPr>
              <w:t>dores</w:t>
            </w:r>
          </w:p>
        </w:tc>
      </w:tr>
      <w:tr w:rsidR="00FF7F6B" w:rsidRPr="002005A9" w14:paraId="03D36FC9" w14:textId="77777777" w:rsidTr="00DB1A2C">
        <w:trPr>
          <w:trHeight w:val="432"/>
        </w:trPr>
        <w:tc>
          <w:tcPr>
            <w:tcW w:w="9180" w:type="dxa"/>
            <w:vAlign w:val="center"/>
          </w:tcPr>
          <w:p w14:paraId="7DDF8A8E" w14:textId="39766DAA" w:rsidR="00FF7F6B" w:rsidRPr="002005A9" w:rsidRDefault="00FF7F6B" w:rsidP="00DB1A2C">
            <w:pPr>
              <w:rPr>
                <w:rFonts w:cs="Times New Roman"/>
                <w:b/>
                <w:lang w:eastAsia="sv-SE"/>
              </w:rPr>
            </w:pPr>
            <w:r w:rsidRPr="002005A9">
              <w:rPr>
                <w:rFonts w:cs="Times New Roman"/>
                <w:lang w:eastAsia="sv-SE"/>
              </w:rPr>
              <w:t>Port Service Providers (</w:t>
            </w:r>
            <w:r>
              <w:rPr>
                <w:rFonts w:cs="Times New Roman"/>
                <w:lang w:eastAsia="sv-SE"/>
              </w:rPr>
              <w:t xml:space="preserve">e.g. </w:t>
            </w:r>
            <w:r w:rsidR="00B1707E">
              <w:rPr>
                <w:rFonts w:cs="Times New Roman"/>
                <w:lang w:eastAsia="sv-SE"/>
              </w:rPr>
              <w:t>b</w:t>
            </w:r>
            <w:r>
              <w:rPr>
                <w:rFonts w:cs="Times New Roman"/>
                <w:lang w:eastAsia="sv-SE"/>
              </w:rPr>
              <w:t>unker/water providers, surveyors</w:t>
            </w:r>
            <w:r w:rsidR="00693DA0">
              <w:rPr>
                <w:rFonts w:cs="Times New Roman"/>
                <w:lang w:eastAsia="sv-SE"/>
              </w:rPr>
              <w:t>, etc.</w:t>
            </w:r>
            <w:r>
              <w:rPr>
                <w:rFonts w:cs="Times New Roman"/>
                <w:lang w:eastAsia="sv-SE"/>
              </w:rPr>
              <w:t>)</w:t>
            </w:r>
          </w:p>
        </w:tc>
      </w:tr>
      <w:tr w:rsidR="00FF7F6B" w:rsidRPr="002005A9" w14:paraId="41A6B599" w14:textId="77777777" w:rsidTr="00DB1A2C">
        <w:trPr>
          <w:trHeight w:val="432"/>
        </w:trPr>
        <w:tc>
          <w:tcPr>
            <w:tcW w:w="9180" w:type="dxa"/>
            <w:vAlign w:val="center"/>
          </w:tcPr>
          <w:p w14:paraId="617431C8" w14:textId="77777777" w:rsidR="00FF7F6B" w:rsidRPr="002005A9" w:rsidRDefault="00FF7F6B" w:rsidP="00DB1A2C">
            <w:pPr>
              <w:rPr>
                <w:rFonts w:cs="Times New Roman"/>
                <w:b/>
                <w:lang w:eastAsia="sv-SE"/>
              </w:rPr>
            </w:pPr>
            <w:r>
              <w:rPr>
                <w:rFonts w:cs="Times New Roman"/>
                <w:lang w:eastAsia="sv-SE"/>
              </w:rPr>
              <w:t>Ship Reporting Agencies</w:t>
            </w:r>
          </w:p>
        </w:tc>
      </w:tr>
      <w:tr w:rsidR="00FF7F6B" w:rsidRPr="0047659A" w14:paraId="734D9055" w14:textId="77777777" w:rsidTr="00DB1A2C">
        <w:trPr>
          <w:trHeight w:val="432"/>
        </w:trPr>
        <w:tc>
          <w:tcPr>
            <w:tcW w:w="9180" w:type="dxa"/>
            <w:vAlign w:val="center"/>
          </w:tcPr>
          <w:p w14:paraId="339196A9" w14:textId="05CB52CC" w:rsidR="00FF7F6B" w:rsidRPr="0047659A" w:rsidRDefault="00FF7F6B" w:rsidP="00DB1A2C">
            <w:pPr>
              <w:rPr>
                <w:rFonts w:cs="Times New Roman"/>
                <w:b/>
                <w:lang w:eastAsia="sv-SE"/>
              </w:rPr>
            </w:pPr>
            <w:r w:rsidRPr="002005A9">
              <w:rPr>
                <w:rFonts w:cs="Times New Roman"/>
                <w:lang w:eastAsia="sv-SE"/>
              </w:rPr>
              <w:t xml:space="preserve">Cargo </w:t>
            </w:r>
            <w:r w:rsidR="00B1707E">
              <w:rPr>
                <w:rFonts w:cs="Times New Roman"/>
                <w:lang w:eastAsia="sv-SE"/>
              </w:rPr>
              <w:t>T</w:t>
            </w:r>
            <w:r w:rsidRPr="002005A9">
              <w:rPr>
                <w:rFonts w:cs="Times New Roman"/>
                <w:lang w:eastAsia="sv-SE"/>
              </w:rPr>
              <w:t>reatment</w:t>
            </w:r>
            <w:r w:rsidR="00B1707E">
              <w:rPr>
                <w:rFonts w:cs="Times New Roman"/>
                <w:lang w:eastAsia="sv-SE"/>
              </w:rPr>
              <w:t xml:space="preserve"> </w:t>
            </w:r>
            <w:r w:rsidRPr="002005A9">
              <w:rPr>
                <w:rFonts w:cs="Times New Roman"/>
                <w:lang w:eastAsia="sv-SE"/>
              </w:rPr>
              <w:t>/</w:t>
            </w:r>
            <w:r w:rsidR="00B1707E">
              <w:rPr>
                <w:rFonts w:cs="Times New Roman"/>
                <w:lang w:eastAsia="sv-SE"/>
              </w:rPr>
              <w:t xml:space="preserve"> P</w:t>
            </w:r>
            <w:r w:rsidRPr="002005A9">
              <w:rPr>
                <w:rFonts w:cs="Times New Roman"/>
                <w:lang w:eastAsia="sv-SE"/>
              </w:rPr>
              <w:t>rocessing</w:t>
            </w:r>
          </w:p>
        </w:tc>
      </w:tr>
      <w:tr w:rsidR="00FF7F6B" w:rsidRPr="0047659A" w14:paraId="7E40CC4E" w14:textId="77777777" w:rsidTr="00DB1A2C">
        <w:trPr>
          <w:trHeight w:val="432"/>
        </w:trPr>
        <w:tc>
          <w:tcPr>
            <w:tcW w:w="9180" w:type="dxa"/>
            <w:vAlign w:val="center"/>
          </w:tcPr>
          <w:p w14:paraId="01A6FCE7" w14:textId="77777777" w:rsidR="00FF7F6B" w:rsidRPr="002005A9" w:rsidRDefault="00FF7F6B" w:rsidP="00DB1A2C">
            <w:pPr>
              <w:rPr>
                <w:rFonts w:cs="Times New Roman"/>
                <w:b/>
                <w:lang w:eastAsia="sv-SE"/>
              </w:rPr>
            </w:pPr>
            <w:r>
              <w:rPr>
                <w:rFonts w:cs="Times New Roman"/>
                <w:lang w:eastAsia="sv-SE"/>
              </w:rPr>
              <w:t>Research Institutes</w:t>
            </w:r>
          </w:p>
        </w:tc>
      </w:tr>
      <w:tr w:rsidR="009466EE" w:rsidRPr="0047659A" w14:paraId="4ADAAEA4" w14:textId="77777777" w:rsidTr="00DB1A2C">
        <w:trPr>
          <w:trHeight w:val="432"/>
        </w:trPr>
        <w:tc>
          <w:tcPr>
            <w:tcW w:w="9180" w:type="dxa"/>
            <w:vAlign w:val="center"/>
          </w:tcPr>
          <w:p w14:paraId="16EADADB" w14:textId="77777777" w:rsidR="009466EE" w:rsidRDefault="009466EE" w:rsidP="00DB1A2C">
            <w:pPr>
              <w:rPr>
                <w:rFonts w:cs="Times New Roman"/>
                <w:lang w:eastAsia="sv-SE"/>
              </w:rPr>
            </w:pPr>
            <w:r>
              <w:rPr>
                <w:rFonts w:cs="Times New Roman"/>
                <w:lang w:eastAsia="sv-SE"/>
              </w:rPr>
              <w:t>Maritime Assistance Service (MAS)</w:t>
            </w:r>
          </w:p>
        </w:tc>
      </w:tr>
    </w:tbl>
    <w:p w14:paraId="426AB46D" w14:textId="77777777" w:rsidR="00FF7F6B" w:rsidRDefault="00FF7F6B" w:rsidP="00FF7F6B">
      <w:pPr>
        <w:rPr>
          <w:lang w:eastAsia="de-DE"/>
        </w:rPr>
      </w:pPr>
    </w:p>
    <w:p w14:paraId="12989430" w14:textId="77777777" w:rsidR="00FF7F6B" w:rsidRDefault="00FF7F6B" w:rsidP="00FF7F6B">
      <w:pPr>
        <w:rPr>
          <w:lang w:eastAsia="de-DE"/>
        </w:rPr>
      </w:pPr>
      <w:r>
        <w:rPr>
          <w:lang w:eastAsia="de-DE"/>
        </w:rPr>
        <w:br w:type="page"/>
      </w:r>
    </w:p>
    <w:p w14:paraId="0279C012" w14:textId="77777777" w:rsidR="00FF7F6B" w:rsidRPr="00775795" w:rsidRDefault="00FF7F6B" w:rsidP="00922A74">
      <w:pPr>
        <w:pStyle w:val="Annex"/>
      </w:pPr>
      <w:bookmarkStart w:id="444" w:name="_Toc367184864"/>
      <w:bookmarkStart w:id="445" w:name="_Toc370818321"/>
      <w:r w:rsidRPr="00775795">
        <w:lastRenderedPageBreak/>
        <w:t xml:space="preserve">possible </w:t>
      </w:r>
      <w:r w:rsidR="000F5097" w:rsidRPr="00775795">
        <w:t xml:space="preserve">interaction between </w:t>
      </w:r>
      <w:r w:rsidRPr="00775795">
        <w:t xml:space="preserve">VTS </w:t>
      </w:r>
      <w:r w:rsidR="000F5097" w:rsidRPr="00775795">
        <w:t>and</w:t>
      </w:r>
      <w:r w:rsidRPr="00775795">
        <w:t xml:space="preserve"> allied or other services</w:t>
      </w:r>
      <w:bookmarkEnd w:id="444"/>
      <w:bookmarkEnd w:id="445"/>
    </w:p>
    <w:p w14:paraId="13CA22B9" w14:textId="77777777" w:rsidR="00FF7F6B" w:rsidRPr="0069714C" w:rsidRDefault="00FF7F6B" w:rsidP="00FF7F6B">
      <w:pPr>
        <w:pStyle w:val="BodyText"/>
        <w:rPr>
          <w:b/>
        </w:rPr>
      </w:pPr>
      <w:r w:rsidRPr="0069714C">
        <w:rPr>
          <w:b/>
        </w:rPr>
        <w:t>Security</w:t>
      </w:r>
    </w:p>
    <w:p w14:paraId="4CA2BED1" w14:textId="77777777" w:rsidR="00FF7F6B" w:rsidRDefault="00FF7F6B" w:rsidP="00FF7F6B">
      <w:pPr>
        <w:rPr>
          <w:lang w:eastAsia="de-DE"/>
        </w:rPr>
      </w:pPr>
      <w:r>
        <w:rPr>
          <w:lang w:eastAsia="de-DE"/>
        </w:rPr>
        <w:t>Through routine VTS operations and interaction with maritime traffic, VTS operators are aware of the situation and circumstances in the VTS area, and may be in a position to detect and report events out of the ordinary.</w:t>
      </w:r>
    </w:p>
    <w:p w14:paraId="1A7F3DD5" w14:textId="77777777" w:rsidR="005070D4" w:rsidRDefault="005070D4" w:rsidP="00FF7F6B">
      <w:pPr>
        <w:rPr>
          <w:lang w:eastAsia="de-DE"/>
        </w:rPr>
      </w:pPr>
    </w:p>
    <w:p w14:paraId="1E73C90E" w14:textId="77777777" w:rsidR="00FF7F6B" w:rsidRDefault="00FF7F6B" w:rsidP="00FF7F6B">
      <w:pPr>
        <w:rPr>
          <w:lang w:eastAsia="de-DE"/>
        </w:rPr>
      </w:pPr>
      <w:r>
        <w:rPr>
          <w:lang w:eastAsia="de-DE"/>
        </w:rPr>
        <w:t xml:space="preserve">Though much has been written about Maritime Security in all relevant documents, there is no existing definition. </w:t>
      </w:r>
      <w:r w:rsidR="005070D4">
        <w:rPr>
          <w:lang w:eastAsia="de-DE"/>
        </w:rPr>
        <w:t xml:space="preserve"> </w:t>
      </w:r>
      <w:r>
        <w:rPr>
          <w:lang w:eastAsia="de-DE"/>
        </w:rPr>
        <w:t>SOLAS Chapter XI only provides a definition on Security Incident:</w:t>
      </w:r>
    </w:p>
    <w:p w14:paraId="5AF4EC29" w14:textId="77777777" w:rsidR="00FF7F6B" w:rsidRDefault="00FF7F6B" w:rsidP="00FF7F6B">
      <w:pPr>
        <w:rPr>
          <w:lang w:eastAsia="de-DE"/>
        </w:rPr>
      </w:pPr>
      <w:r>
        <w:rPr>
          <w:lang w:eastAsia="de-DE"/>
        </w:rPr>
        <w:t>“Security incident means any suspicious act or circumstance threatening the security of a ship, including a mobile offshore drilling unit and a high-speed craft, or of a port facility or of any ship/port interface or any ship-to-ship activity.”</w:t>
      </w:r>
    </w:p>
    <w:p w14:paraId="0114C514" w14:textId="77777777" w:rsidR="00FF7F6B" w:rsidRDefault="00FF7F6B" w:rsidP="00FF7F6B">
      <w:pPr>
        <w:rPr>
          <w:lang w:eastAsia="de-DE"/>
        </w:rPr>
      </w:pPr>
    </w:p>
    <w:p w14:paraId="14D93E20" w14:textId="77777777" w:rsidR="00FF7F6B" w:rsidRDefault="00FF7F6B" w:rsidP="00FF7F6B">
      <w:pPr>
        <w:rPr>
          <w:lang w:eastAsia="de-DE"/>
        </w:rPr>
      </w:pPr>
      <w:r>
        <w:rPr>
          <w:lang w:eastAsia="de-DE"/>
        </w:rPr>
        <w:t>VTS may assist security assessments through:</w:t>
      </w:r>
    </w:p>
    <w:p w14:paraId="6D310B65" w14:textId="77777777" w:rsidR="00FF7F6B" w:rsidRDefault="00FF7F6B" w:rsidP="004601C4">
      <w:pPr>
        <w:pStyle w:val="ListParagraph"/>
        <w:numPr>
          <w:ilvl w:val="0"/>
          <w:numId w:val="32"/>
        </w:numPr>
        <w:rPr>
          <w:lang w:eastAsia="de-DE"/>
        </w:rPr>
      </w:pPr>
      <w:r>
        <w:rPr>
          <w:lang w:eastAsia="de-DE"/>
        </w:rPr>
        <w:t>VTS in-depth knowledge of coastal, port and inland waterway infrastructure and its critical and vulnerable locations;</w:t>
      </w:r>
    </w:p>
    <w:p w14:paraId="0D8F08C2" w14:textId="77777777" w:rsidR="00FF7F6B" w:rsidRDefault="00FF7F6B" w:rsidP="004601C4">
      <w:pPr>
        <w:pStyle w:val="ListParagraph"/>
        <w:numPr>
          <w:ilvl w:val="0"/>
          <w:numId w:val="32"/>
        </w:numPr>
        <w:rPr>
          <w:lang w:eastAsia="de-DE"/>
        </w:rPr>
      </w:pPr>
      <w:r>
        <w:rPr>
          <w:lang w:eastAsia="de-DE"/>
        </w:rPr>
        <w:t>VTS real-time knowledge of vessel activity, including scheduled movements, vessel locations and intentions;</w:t>
      </w:r>
    </w:p>
    <w:p w14:paraId="434FBB4A" w14:textId="39A05DB0" w:rsidR="00FF7F6B" w:rsidRDefault="00FF7F6B" w:rsidP="004601C4">
      <w:pPr>
        <w:pStyle w:val="ListParagraph"/>
        <w:numPr>
          <w:ilvl w:val="0"/>
          <w:numId w:val="32"/>
        </w:numPr>
        <w:rPr>
          <w:lang w:eastAsia="de-DE"/>
        </w:rPr>
      </w:pPr>
      <w:r>
        <w:rPr>
          <w:lang w:eastAsia="de-DE"/>
        </w:rPr>
        <w:t xml:space="preserve">VTS-capability to interact with law </w:t>
      </w:r>
      <w:r w:rsidR="00693DA0">
        <w:rPr>
          <w:lang w:eastAsia="de-DE"/>
        </w:rPr>
        <w:t>enforcement</w:t>
      </w:r>
      <w:r>
        <w:rPr>
          <w:lang w:eastAsia="de-DE"/>
        </w:rPr>
        <w:t xml:space="preserve"> authorities;</w:t>
      </w:r>
      <w:r w:rsidR="005D285D">
        <w:rPr>
          <w:lang w:eastAsia="de-DE"/>
        </w:rPr>
        <w:t xml:space="preserve"> and</w:t>
      </w:r>
    </w:p>
    <w:p w14:paraId="64D0E44A" w14:textId="5836E973" w:rsidR="00FF7F6B" w:rsidRDefault="00FF7F6B" w:rsidP="004601C4">
      <w:pPr>
        <w:pStyle w:val="ListParagraph"/>
        <w:numPr>
          <w:ilvl w:val="0"/>
          <w:numId w:val="32"/>
        </w:numPr>
        <w:rPr>
          <w:lang w:eastAsia="de-DE"/>
        </w:rPr>
      </w:pPr>
      <w:r>
        <w:rPr>
          <w:lang w:eastAsia="de-DE"/>
        </w:rPr>
        <w:t>VTS in-depth knowledge of regular port operations, including vessel routes and ship-port interface activities</w:t>
      </w:r>
      <w:r w:rsidR="005D285D">
        <w:rPr>
          <w:lang w:eastAsia="de-DE"/>
        </w:rPr>
        <w:t>.</w:t>
      </w:r>
    </w:p>
    <w:p w14:paraId="3CD2E5FE" w14:textId="77777777" w:rsidR="00FF7F6B" w:rsidRDefault="00FF7F6B" w:rsidP="00FF7F6B">
      <w:pPr>
        <w:rPr>
          <w:lang w:eastAsia="de-DE"/>
        </w:rPr>
      </w:pPr>
    </w:p>
    <w:p w14:paraId="01CE0576" w14:textId="77777777" w:rsidR="00FF7F6B" w:rsidRDefault="00FF7F6B" w:rsidP="00FF7F6B">
      <w:pPr>
        <w:rPr>
          <w:lang w:eastAsia="de-DE"/>
        </w:rPr>
      </w:pPr>
      <w:r>
        <w:rPr>
          <w:lang w:eastAsia="de-DE"/>
        </w:rPr>
        <w:t xml:space="preserve">The VTS maintains regular and continuous communications with vessels in case a vessel is denied access to a port or restricted area for security reasons. The VTS may determine a safe anchorage, holding area or designated </w:t>
      </w:r>
      <w:r w:rsidR="00C45A75">
        <w:rPr>
          <w:lang w:eastAsia="de-DE"/>
        </w:rPr>
        <w:t xml:space="preserve">/ alternative </w:t>
      </w:r>
      <w:r>
        <w:rPr>
          <w:lang w:eastAsia="de-DE"/>
        </w:rPr>
        <w:t>route. The VTS may communicate this information to the vessel and to the appropriate security authority, and monitor the vessel’s status while anchored or in the holding area, or its progress and compliance to the designated route.</w:t>
      </w:r>
    </w:p>
    <w:p w14:paraId="57B43E95" w14:textId="77777777" w:rsidR="00FF7F6B" w:rsidRDefault="00FF7F6B" w:rsidP="00FF7F6B">
      <w:pPr>
        <w:rPr>
          <w:lang w:eastAsia="de-DE"/>
        </w:rPr>
      </w:pPr>
    </w:p>
    <w:p w14:paraId="38D1B53F" w14:textId="77777777" w:rsidR="00FF7F6B" w:rsidRPr="0069714C" w:rsidRDefault="00FF7F6B" w:rsidP="00FF7F6B">
      <w:pPr>
        <w:pStyle w:val="BodyText"/>
        <w:rPr>
          <w:b/>
        </w:rPr>
      </w:pPr>
      <w:r w:rsidRPr="0069714C">
        <w:rPr>
          <w:b/>
        </w:rPr>
        <w:t>Safety and protection of the marine environment</w:t>
      </w:r>
    </w:p>
    <w:p w14:paraId="6022F792" w14:textId="77777777" w:rsidR="009466EE" w:rsidRDefault="00FF7F6B" w:rsidP="00FF7F6B">
      <w:pPr>
        <w:rPr>
          <w:lang w:eastAsia="de-DE"/>
        </w:rPr>
      </w:pPr>
      <w:r>
        <w:rPr>
          <w:lang w:eastAsia="de-DE"/>
        </w:rPr>
        <w:t>Prevention of harm to vessels, waterways and infrastructure will contribute to the safety of personnel, vessels, cargo, and to the protection of the marine environment and of investments in port or waterway infrastructure.</w:t>
      </w:r>
      <w:r w:rsidR="009466EE">
        <w:rPr>
          <w:lang w:eastAsia="de-DE"/>
        </w:rPr>
        <w:t xml:space="preserve">  </w:t>
      </w:r>
    </w:p>
    <w:p w14:paraId="38807308" w14:textId="77777777" w:rsidR="00FF7F6B" w:rsidRDefault="00FF7F6B" w:rsidP="00FF7F6B">
      <w:pPr>
        <w:rPr>
          <w:lang w:eastAsia="de-DE"/>
        </w:rPr>
      </w:pPr>
    </w:p>
    <w:p w14:paraId="32C9CF53" w14:textId="77777777" w:rsidR="00FF7F6B" w:rsidRPr="0069714C" w:rsidRDefault="00FF7F6B" w:rsidP="00FF7F6B">
      <w:pPr>
        <w:pStyle w:val="BodyText"/>
        <w:rPr>
          <w:b/>
        </w:rPr>
      </w:pPr>
      <w:r w:rsidRPr="0069714C">
        <w:rPr>
          <w:b/>
        </w:rPr>
        <w:t>Efficiency of maritime traffic</w:t>
      </w:r>
    </w:p>
    <w:p w14:paraId="03237FB1" w14:textId="77777777" w:rsidR="00FF7F6B" w:rsidRDefault="00FF7F6B" w:rsidP="00FF7F6B">
      <w:pPr>
        <w:rPr>
          <w:lang w:eastAsia="de-DE"/>
        </w:rPr>
      </w:pPr>
      <w:r>
        <w:rPr>
          <w:lang w:eastAsia="de-DE"/>
        </w:rPr>
        <w:t>Next to the support given by VTS for improving safety and the fluency of maritime traffic,</w:t>
      </w:r>
      <w:r w:rsidR="005070D4">
        <w:rPr>
          <w:lang w:eastAsia="de-DE"/>
        </w:rPr>
        <w:t xml:space="preserve"> </w:t>
      </w:r>
      <w:r>
        <w:rPr>
          <w:lang w:eastAsia="de-DE"/>
        </w:rPr>
        <w:t>support from VTS may also contribute to efficient information management in the maritime transport chain at large. For instance, when information and data contained in or captured by the VTS database is made available for re-use in a Single Window environment, multiple reporting and processing of the same information or data for different stakeholders can be avoided.</w:t>
      </w:r>
      <w:r w:rsidR="005070D4">
        <w:rPr>
          <w:lang w:eastAsia="de-DE"/>
        </w:rPr>
        <w:t xml:space="preserve"> </w:t>
      </w:r>
      <w:r>
        <w:rPr>
          <w:lang w:eastAsia="de-DE"/>
        </w:rPr>
        <w:t>(e.g., notice of arrival to coastguard, customs, immigration, etc.).</w:t>
      </w:r>
    </w:p>
    <w:p w14:paraId="03E6694B" w14:textId="77777777" w:rsidR="005070D4" w:rsidRDefault="005070D4" w:rsidP="00FF7F6B">
      <w:pPr>
        <w:rPr>
          <w:lang w:eastAsia="de-DE"/>
        </w:rPr>
      </w:pPr>
    </w:p>
    <w:p w14:paraId="39621A5F" w14:textId="77777777" w:rsidR="00FF7F6B" w:rsidRDefault="00FF7F6B" w:rsidP="00FF7F6B">
      <w:pPr>
        <w:rPr>
          <w:lang w:eastAsia="de-DE"/>
        </w:rPr>
      </w:pPr>
      <w:r>
        <w:rPr>
          <w:lang w:eastAsia="de-DE"/>
        </w:rPr>
        <w:t>It should be noted that it is important to avoid confusion between allied</w:t>
      </w:r>
      <w:r w:rsidR="000148AC">
        <w:rPr>
          <w:lang w:eastAsia="de-DE"/>
        </w:rPr>
        <w:t xml:space="preserve"> and other</w:t>
      </w:r>
      <w:r>
        <w:rPr>
          <w:lang w:eastAsia="de-DE"/>
        </w:rPr>
        <w:t xml:space="preserve"> services and the services provided by a VTS.</w:t>
      </w:r>
    </w:p>
    <w:p w14:paraId="039A7ADC" w14:textId="77777777" w:rsidR="00FF7F6B" w:rsidRDefault="00FF7F6B" w:rsidP="00FF7F6B">
      <w:pPr>
        <w:rPr>
          <w:lang w:eastAsia="de-DE"/>
        </w:rPr>
      </w:pPr>
    </w:p>
    <w:p w14:paraId="5867F1A2" w14:textId="77777777" w:rsidR="00FF7F6B" w:rsidRPr="0069714C" w:rsidRDefault="00FF7F6B" w:rsidP="00FF7F6B">
      <w:pPr>
        <w:pStyle w:val="BodyText"/>
        <w:rPr>
          <w:b/>
        </w:rPr>
      </w:pPr>
      <w:r w:rsidRPr="0069714C">
        <w:rPr>
          <w:b/>
        </w:rPr>
        <w:t>Search and Rescue</w:t>
      </w:r>
    </w:p>
    <w:p w14:paraId="26ADB808" w14:textId="3B7CAB32" w:rsidR="00FF7F6B" w:rsidRPr="003E0AB0" w:rsidRDefault="00FF7F6B" w:rsidP="00FF7F6B">
      <w:r w:rsidRPr="003E0AB0">
        <w:rPr>
          <w:lang w:eastAsia="de-DE"/>
        </w:rPr>
        <w:t xml:space="preserve">VTS operators are aware of the situation and circumstances in the VTS area and may be in a position to detect and report the present information of the SAR / emergency situation. VTS may collect information from all vessels concerned in </w:t>
      </w:r>
      <w:r w:rsidR="002959F6">
        <w:rPr>
          <w:lang w:eastAsia="de-DE"/>
        </w:rPr>
        <w:t xml:space="preserve">the </w:t>
      </w:r>
      <w:r w:rsidRPr="003E0AB0">
        <w:rPr>
          <w:lang w:eastAsia="de-DE"/>
        </w:rPr>
        <w:t>SAR area.</w:t>
      </w:r>
    </w:p>
    <w:p w14:paraId="7179DF1F" w14:textId="77777777" w:rsidR="005070D4" w:rsidRDefault="005070D4" w:rsidP="005070D4">
      <w:pPr>
        <w:rPr>
          <w:lang w:eastAsia="de-DE"/>
        </w:rPr>
      </w:pPr>
    </w:p>
    <w:p w14:paraId="6B71AEC1" w14:textId="60EEC62A" w:rsidR="00FF7F6B" w:rsidRDefault="00FF7F6B" w:rsidP="00FF7F6B">
      <w:pPr>
        <w:rPr>
          <w:lang w:eastAsia="de-DE"/>
        </w:rPr>
      </w:pPr>
      <w:r w:rsidRPr="003E0AB0">
        <w:rPr>
          <w:rFonts w:eastAsia="Calibri" w:cs="Calibri"/>
          <w:lang w:eastAsia="de-DE"/>
        </w:rPr>
        <w:t xml:space="preserve">In this manner VTS may assist, by providing and exchange of information to the MRCC for SAR and emergency operations in VTS area.  </w:t>
      </w:r>
      <w:r w:rsidR="009466EE">
        <w:rPr>
          <w:rFonts w:eastAsia="Calibri" w:cs="Calibri"/>
          <w:lang w:eastAsia="de-DE"/>
        </w:rPr>
        <w:t>E</w:t>
      </w:r>
      <w:r w:rsidRPr="003E0AB0">
        <w:rPr>
          <w:rFonts w:eastAsia="Calibri" w:cs="Calibri"/>
          <w:lang w:eastAsia="de-DE"/>
        </w:rPr>
        <w:t>xamples of good practice operational procedures concerning SAR and emergency situations are given in ANNEX C.</w:t>
      </w:r>
      <w:r>
        <w:rPr>
          <w:lang w:eastAsia="de-DE"/>
        </w:rPr>
        <w:br w:type="page"/>
      </w:r>
    </w:p>
    <w:p w14:paraId="034A241E" w14:textId="77777777" w:rsidR="00FF7F6B" w:rsidRPr="00B67199" w:rsidRDefault="00FF7F6B" w:rsidP="00FF7F6B">
      <w:pPr>
        <w:pStyle w:val="Annex"/>
        <w:rPr>
          <w:lang w:val="bg-BG"/>
        </w:rPr>
      </w:pPr>
      <w:bookmarkStart w:id="446" w:name="_Toc367184865"/>
      <w:bookmarkStart w:id="447" w:name="_Toc370818322"/>
      <w:r w:rsidRPr="00B67199">
        <w:lastRenderedPageBreak/>
        <w:t>E</w:t>
      </w:r>
      <w:r>
        <w:t>xamples of operating procedures</w:t>
      </w:r>
      <w:bookmarkEnd w:id="446"/>
      <w:bookmarkEnd w:id="447"/>
    </w:p>
    <w:p w14:paraId="4E584C11" w14:textId="77777777" w:rsidR="00FF7F6B" w:rsidRDefault="00FF7F6B" w:rsidP="00FF7F6B">
      <w:pPr>
        <w:rPr>
          <w:lang w:val="nl-NL"/>
        </w:rPr>
      </w:pPr>
      <w:bookmarkStart w:id="448" w:name="_Toc320119205"/>
    </w:p>
    <w:p w14:paraId="2C6B18B9" w14:textId="77777777" w:rsidR="00FF7F6B" w:rsidRPr="0069714C" w:rsidRDefault="00FF7F6B" w:rsidP="00FF7F6B">
      <w:pPr>
        <w:pStyle w:val="BodyText"/>
        <w:rPr>
          <w:b/>
        </w:rPr>
      </w:pPr>
      <w:r w:rsidRPr="0069714C">
        <w:rPr>
          <w:b/>
          <w:lang w:val="bg-BG"/>
        </w:rPr>
        <w:t xml:space="preserve">Operational </w:t>
      </w:r>
      <w:r w:rsidRPr="0069714C">
        <w:rPr>
          <w:b/>
        </w:rPr>
        <w:t>Emergency Procedures</w:t>
      </w:r>
      <w:bookmarkEnd w:id="448"/>
    </w:p>
    <w:p w14:paraId="23A034F2" w14:textId="77777777" w:rsidR="00FF7F6B" w:rsidRDefault="00FF7F6B" w:rsidP="00FF7F6B">
      <w:pPr>
        <w:spacing w:after="120"/>
        <w:jc w:val="both"/>
        <w:rPr>
          <w:rFonts w:cs="Times New Roman"/>
          <w:szCs w:val="24"/>
          <w:lang w:eastAsia="sv-SE"/>
        </w:rPr>
      </w:pPr>
      <w:r w:rsidRPr="00EA4DD7">
        <w:rPr>
          <w:rFonts w:cs="Times New Roman"/>
          <w:szCs w:val="24"/>
          <w:lang w:eastAsia="sv-SE"/>
        </w:rPr>
        <w:t>The VTS functions according to IALA Recommendation V-127 “Operational Procedures for VTS” are subdivided into internal and external.  External Procedures cover procedures that govern the interaction with participating vessels and allied services.</w:t>
      </w:r>
      <w:r>
        <w:rPr>
          <w:rFonts w:cs="Times New Roman"/>
          <w:szCs w:val="24"/>
          <w:lang w:eastAsia="sv-SE"/>
        </w:rPr>
        <w:t xml:space="preserve"> </w:t>
      </w:r>
      <w:r w:rsidRPr="00EA4DD7">
        <w:rPr>
          <w:rFonts w:cs="Times New Roman"/>
          <w:szCs w:val="24"/>
          <w:lang w:eastAsia="sv-SE"/>
        </w:rPr>
        <w:t xml:space="preserve">VTS </w:t>
      </w:r>
      <w:r>
        <w:rPr>
          <w:rFonts w:cs="Times New Roman"/>
          <w:szCs w:val="24"/>
          <w:lang w:eastAsia="sv-SE"/>
        </w:rPr>
        <w:t>sh</w:t>
      </w:r>
      <w:r w:rsidRPr="00EA4DD7">
        <w:rPr>
          <w:rFonts w:cs="Times New Roman"/>
          <w:szCs w:val="24"/>
          <w:lang w:eastAsia="sv-SE"/>
        </w:rPr>
        <w:t>ould be maintained during any emergency response.</w:t>
      </w:r>
    </w:p>
    <w:p w14:paraId="541BE32E" w14:textId="39DDD50F" w:rsidR="00FF7F6B" w:rsidRDefault="00FF7F6B" w:rsidP="00FF7F6B">
      <w:pPr>
        <w:autoSpaceDE w:val="0"/>
        <w:autoSpaceDN w:val="0"/>
        <w:adjustRightInd w:val="0"/>
        <w:spacing w:before="60" w:after="60"/>
        <w:jc w:val="both"/>
        <w:rPr>
          <w:color w:val="000000"/>
        </w:rPr>
      </w:pPr>
      <w:r w:rsidRPr="00EA4DD7">
        <w:rPr>
          <w:color w:val="000000"/>
        </w:rPr>
        <w:t xml:space="preserve">Incidental co-operation with emergency services, such as Search and Rescue and Pollution Control may be conducted in accordance with pre-established contingency plans in which the procedures for </w:t>
      </w:r>
      <w:r>
        <w:rPr>
          <w:color w:val="000000"/>
        </w:rPr>
        <w:t xml:space="preserve">interaction with </w:t>
      </w:r>
      <w:del w:id="449" w:author="Peter Eade" w:date="2016-03-10T09:18:00Z">
        <w:r w:rsidDel="00C84083">
          <w:rPr>
            <w:color w:val="000000"/>
          </w:rPr>
          <w:delText xml:space="preserve">allied or other services </w:delText>
        </w:r>
      </w:del>
      <w:ins w:id="450" w:author="Peter Eade" w:date="2016-03-10T09:18:00Z">
        <w:r w:rsidR="00C84083">
          <w:rPr>
            <w:color w:val="000000"/>
          </w:rPr>
          <w:t xml:space="preserve">stakeholders </w:t>
        </w:r>
      </w:ins>
      <w:r w:rsidRPr="00EA4DD7">
        <w:rPr>
          <w:color w:val="000000"/>
        </w:rPr>
        <w:t>are laid down and responsibilities established.</w:t>
      </w:r>
    </w:p>
    <w:p w14:paraId="4CE74F8D" w14:textId="77777777" w:rsidR="00FF7F6B" w:rsidRPr="00EA4DD7" w:rsidRDefault="00FF7F6B" w:rsidP="00FF7F6B">
      <w:pPr>
        <w:spacing w:after="120"/>
        <w:jc w:val="both"/>
        <w:rPr>
          <w:rFonts w:cs="Times New Roman"/>
          <w:szCs w:val="24"/>
          <w:lang w:eastAsia="sv-SE"/>
        </w:rPr>
      </w:pPr>
    </w:p>
    <w:p w14:paraId="60E3A704" w14:textId="77777777" w:rsidR="00FF7F6B" w:rsidRPr="0069714C" w:rsidRDefault="00FF7F6B" w:rsidP="00FF7F6B">
      <w:pPr>
        <w:pStyle w:val="BodyText"/>
        <w:rPr>
          <w:b/>
        </w:rPr>
      </w:pPr>
      <w:r w:rsidRPr="0069714C">
        <w:rPr>
          <w:b/>
        </w:rPr>
        <w:t>Collision, Capsize, Sinking, Grounding, Fire On Vessel, Man Overboard</w:t>
      </w:r>
    </w:p>
    <w:p w14:paraId="188B39A5"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may be established to deal with incidents such as collision, capsize, sinking, grounding, fire on vessel, ‘man overboard’, which may include the following actions:</w:t>
      </w:r>
    </w:p>
    <w:p w14:paraId="302F25B7"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Alert rescue co-ordination centre;</w:t>
      </w:r>
    </w:p>
    <w:p w14:paraId="1BC6AEDB"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Inform relevant regulatory authority/</w:t>
      </w:r>
      <w:proofErr w:type="spellStart"/>
      <w:r w:rsidRPr="0069714C">
        <w:rPr>
          <w:rFonts w:eastAsia="Times New Roman" w:cs="Times New Roman"/>
          <w:szCs w:val="24"/>
          <w:lang w:eastAsia="sv-SE"/>
        </w:rPr>
        <w:t>ies</w:t>
      </w:r>
      <w:proofErr w:type="spellEnd"/>
      <w:r w:rsidRPr="0069714C">
        <w:rPr>
          <w:rFonts w:eastAsia="Times New Roman" w:cs="Times New Roman"/>
          <w:szCs w:val="24"/>
          <w:lang w:eastAsia="sv-SE"/>
        </w:rPr>
        <w:t>;</w:t>
      </w:r>
    </w:p>
    <w:p w14:paraId="302EC513"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Pr>
          <w:rFonts w:eastAsia="Times New Roman" w:cs="Times New Roman"/>
          <w:szCs w:val="24"/>
          <w:lang w:eastAsia="sv-SE"/>
        </w:rPr>
        <w:t>Support on-scene coordination</w:t>
      </w:r>
      <w:r w:rsidRPr="0069714C">
        <w:rPr>
          <w:rFonts w:eastAsia="Times New Roman" w:cs="Times New Roman"/>
          <w:szCs w:val="24"/>
          <w:lang w:eastAsia="sv-SE"/>
        </w:rPr>
        <w:t>;</w:t>
      </w:r>
    </w:p>
    <w:p w14:paraId="0D4B489D"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Consider back-up VTS personnel;</w:t>
      </w:r>
    </w:p>
    <w:p w14:paraId="1C2D794B" w14:textId="77777777" w:rsidR="00FF7F6B" w:rsidRPr="0069714C"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w:t>
      </w:r>
    </w:p>
    <w:p w14:paraId="1792E5F3" w14:textId="77777777" w:rsidR="00FF7F6B" w:rsidRDefault="00FF7F6B" w:rsidP="001A1747">
      <w:pPr>
        <w:pStyle w:val="ListParagraph"/>
        <w:numPr>
          <w:ilvl w:val="0"/>
          <w:numId w:val="31"/>
        </w:numPr>
        <w:spacing w:after="120"/>
        <w:jc w:val="both"/>
        <w:rPr>
          <w:rFonts w:eastAsia="Times New Roman" w:cs="Times New Roman"/>
          <w:szCs w:val="24"/>
          <w:lang w:eastAsia="sv-SE"/>
        </w:rPr>
      </w:pPr>
      <w:r w:rsidRPr="0069714C">
        <w:rPr>
          <w:rFonts w:eastAsia="Times New Roman" w:cs="Times New Roman"/>
          <w:szCs w:val="24"/>
          <w:lang w:eastAsia="sv-SE"/>
        </w:rPr>
        <w:t>Restrict traffic in the area;</w:t>
      </w:r>
      <w:r>
        <w:rPr>
          <w:rFonts w:eastAsia="Times New Roman" w:cs="Times New Roman"/>
          <w:szCs w:val="24"/>
          <w:lang w:eastAsia="sv-SE"/>
        </w:rPr>
        <w:t xml:space="preserve"> and</w:t>
      </w:r>
    </w:p>
    <w:p w14:paraId="798C5B7D" w14:textId="77777777" w:rsidR="00FF7F6B" w:rsidRDefault="00FF7F6B" w:rsidP="001A1747">
      <w:pPr>
        <w:pStyle w:val="ListParagraph"/>
        <w:numPr>
          <w:ilvl w:val="0"/>
          <w:numId w:val="31"/>
        </w:numPr>
        <w:spacing w:after="120"/>
        <w:jc w:val="both"/>
        <w:rPr>
          <w:rFonts w:eastAsia="Times New Roman" w:cs="Times New Roman"/>
          <w:szCs w:val="24"/>
          <w:lang w:eastAsia="sv-SE"/>
        </w:rPr>
      </w:pPr>
      <w:r>
        <w:rPr>
          <w:rFonts w:eastAsia="Times New Roman" w:cs="Times New Roman"/>
          <w:szCs w:val="24"/>
          <w:lang w:eastAsia="sv-SE"/>
        </w:rPr>
        <w:t xml:space="preserve">Inform pilot boats, </w:t>
      </w:r>
      <w:r w:rsidRPr="0069714C">
        <w:rPr>
          <w:rFonts w:eastAsia="Times New Roman" w:cs="Times New Roman"/>
          <w:szCs w:val="24"/>
          <w:lang w:eastAsia="sv-SE"/>
        </w:rPr>
        <w:t>tug</w:t>
      </w:r>
      <w:r>
        <w:rPr>
          <w:rFonts w:eastAsia="Times New Roman" w:cs="Times New Roman"/>
          <w:szCs w:val="24"/>
          <w:lang w:eastAsia="sv-SE"/>
        </w:rPr>
        <w:t>boats and other support units.</w:t>
      </w:r>
    </w:p>
    <w:p w14:paraId="189EBDCD" w14:textId="77777777" w:rsidR="00FF7F6B" w:rsidRPr="00FF2619" w:rsidRDefault="00FF7F6B" w:rsidP="00FF7F6B">
      <w:pPr>
        <w:spacing w:after="120"/>
        <w:jc w:val="both"/>
        <w:rPr>
          <w:rFonts w:cs="Times New Roman"/>
          <w:szCs w:val="24"/>
          <w:lang w:eastAsia="sv-SE"/>
        </w:rPr>
      </w:pPr>
    </w:p>
    <w:p w14:paraId="1CE430D3" w14:textId="77777777" w:rsidR="00FF7F6B" w:rsidRPr="0069714C" w:rsidRDefault="00FF7F6B" w:rsidP="00FF7F6B">
      <w:pPr>
        <w:pStyle w:val="BodyText"/>
        <w:rPr>
          <w:b/>
        </w:rPr>
      </w:pPr>
      <w:r w:rsidRPr="0069714C">
        <w:rPr>
          <w:b/>
        </w:rPr>
        <w:t>Pollution</w:t>
      </w:r>
    </w:p>
    <w:p w14:paraId="7931CFD6"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Pollution incident procedures may be established. The following actions may be included:</w:t>
      </w:r>
    </w:p>
    <w:p w14:paraId="06FF45FF"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Pr>
          <w:rFonts w:eastAsia="Times New Roman" w:cs="Times New Roman"/>
          <w:szCs w:val="24"/>
          <w:lang w:eastAsia="sv-SE"/>
        </w:rPr>
        <w:t xml:space="preserve">Alert or </w:t>
      </w:r>
      <w:r w:rsidRPr="0069714C">
        <w:rPr>
          <w:rFonts w:eastAsia="Times New Roman" w:cs="Times New Roman"/>
          <w:szCs w:val="24"/>
          <w:lang w:eastAsia="sv-SE"/>
        </w:rPr>
        <w:t>Inform relevant regulatory authority/</w:t>
      </w:r>
      <w:proofErr w:type="spellStart"/>
      <w:r w:rsidRPr="0069714C">
        <w:rPr>
          <w:rFonts w:eastAsia="Times New Roman" w:cs="Times New Roman"/>
          <w:szCs w:val="24"/>
          <w:lang w:eastAsia="sv-SE"/>
        </w:rPr>
        <w:t>ies</w:t>
      </w:r>
      <w:proofErr w:type="spellEnd"/>
      <w:r w:rsidRPr="0069714C">
        <w:rPr>
          <w:rFonts w:eastAsia="Times New Roman" w:cs="Times New Roman"/>
          <w:szCs w:val="24"/>
          <w:lang w:eastAsia="sv-SE"/>
        </w:rPr>
        <w:t xml:space="preserve">; </w:t>
      </w:r>
    </w:p>
    <w:p w14:paraId="0A2D07DB"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Pr>
          <w:rFonts w:eastAsia="Times New Roman" w:cs="Times New Roman"/>
          <w:szCs w:val="24"/>
          <w:lang w:eastAsia="sv-SE"/>
        </w:rPr>
        <w:t>Instigate or support actions to contain the pollution and further pollution response</w:t>
      </w:r>
      <w:r w:rsidRPr="0069714C">
        <w:rPr>
          <w:rFonts w:eastAsia="Times New Roman" w:cs="Times New Roman"/>
          <w:szCs w:val="24"/>
          <w:lang w:eastAsia="sv-SE"/>
        </w:rPr>
        <w:t>;</w:t>
      </w:r>
    </w:p>
    <w:p w14:paraId="7C930338"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 and</w:t>
      </w:r>
    </w:p>
    <w:p w14:paraId="2EEF710F" w14:textId="77777777" w:rsidR="00FF7F6B" w:rsidRPr="0069714C" w:rsidRDefault="00FF7F6B" w:rsidP="004601C4">
      <w:pPr>
        <w:pStyle w:val="ListParagraph"/>
        <w:numPr>
          <w:ilvl w:val="0"/>
          <w:numId w:val="30"/>
        </w:numPr>
        <w:spacing w:after="120"/>
        <w:jc w:val="both"/>
        <w:rPr>
          <w:rFonts w:eastAsia="Times New Roman" w:cs="Times New Roman"/>
          <w:szCs w:val="24"/>
          <w:lang w:eastAsia="sv-SE"/>
        </w:rPr>
      </w:pPr>
      <w:r w:rsidRPr="0069714C">
        <w:rPr>
          <w:rFonts w:eastAsia="Times New Roman" w:cs="Times New Roman"/>
          <w:szCs w:val="24"/>
          <w:lang w:eastAsia="sv-SE"/>
        </w:rPr>
        <w:t xml:space="preserve">Restrict traffic in the area. </w:t>
      </w:r>
    </w:p>
    <w:p w14:paraId="32D10DB7" w14:textId="77777777" w:rsidR="00FF7F6B" w:rsidRDefault="00FF7F6B" w:rsidP="00FF7F6B">
      <w:pPr>
        <w:rPr>
          <w:rFonts w:eastAsia="Calibri" w:cs="Calibri"/>
          <w:b/>
        </w:rPr>
      </w:pPr>
    </w:p>
    <w:p w14:paraId="1907E0FA" w14:textId="77777777" w:rsidR="00FF7F6B" w:rsidRPr="0069714C" w:rsidRDefault="00FF7F6B" w:rsidP="00FF7F6B">
      <w:pPr>
        <w:pStyle w:val="BodyText"/>
        <w:rPr>
          <w:b/>
        </w:rPr>
      </w:pPr>
      <w:r w:rsidRPr="0069714C">
        <w:rPr>
          <w:b/>
        </w:rPr>
        <w:t>Places of Refuge</w:t>
      </w:r>
    </w:p>
    <w:p w14:paraId="5E4E92D6" w14:textId="6F4AF835" w:rsidR="00FF7F6B" w:rsidRPr="00EA4DD7" w:rsidRDefault="00FF7F6B" w:rsidP="00FF7F6B">
      <w:pPr>
        <w:spacing w:after="120"/>
        <w:jc w:val="both"/>
        <w:rPr>
          <w:rFonts w:cs="Times New Roman"/>
          <w:szCs w:val="24"/>
          <w:lang w:eastAsia="sv-SE"/>
        </w:rPr>
      </w:pPr>
      <w:r w:rsidRPr="00EA4DD7">
        <w:rPr>
          <w:rFonts w:cs="Times New Roman"/>
          <w:szCs w:val="24"/>
          <w:lang w:eastAsia="sv-SE"/>
        </w:rPr>
        <w:t xml:space="preserve">Places of Refuge procedures may be developed, depending on national requirements and the particular arrangements arising </w:t>
      </w:r>
      <w:r w:rsidR="00C46199">
        <w:rPr>
          <w:rFonts w:cs="Times New Roman"/>
          <w:szCs w:val="24"/>
          <w:lang w:eastAsia="sv-SE"/>
        </w:rPr>
        <w:t xml:space="preserve">out </w:t>
      </w:r>
      <w:r w:rsidRPr="00EA4DD7">
        <w:rPr>
          <w:rFonts w:cs="Times New Roman"/>
          <w:szCs w:val="24"/>
          <w:lang w:eastAsia="sv-SE"/>
        </w:rPr>
        <w:t xml:space="preserve">of the implementation of IMO Resolution </w:t>
      </w:r>
      <w:proofErr w:type="gramStart"/>
      <w:r w:rsidRPr="00EA4DD7">
        <w:rPr>
          <w:rFonts w:cs="Times New Roman"/>
          <w:szCs w:val="24"/>
          <w:lang w:eastAsia="sv-SE"/>
        </w:rPr>
        <w:t>A.949(</w:t>
      </w:r>
      <w:proofErr w:type="gramEnd"/>
      <w:r w:rsidRPr="00EA4DD7">
        <w:rPr>
          <w:rFonts w:cs="Times New Roman"/>
          <w:szCs w:val="24"/>
          <w:lang w:eastAsia="sv-SE"/>
        </w:rPr>
        <w:t xml:space="preserve">23) Guidelines on Places of Refuge for Ships in Need of Assistance. </w:t>
      </w:r>
    </w:p>
    <w:p w14:paraId="0764088B" w14:textId="77777777" w:rsidR="00FF7F6B" w:rsidRPr="00EA4DD7" w:rsidRDefault="00FF7F6B" w:rsidP="00FF7F6B">
      <w:pPr>
        <w:spacing w:after="120"/>
        <w:jc w:val="both"/>
        <w:rPr>
          <w:rFonts w:cs="Times New Roman"/>
          <w:szCs w:val="24"/>
          <w:lang w:eastAsia="sv-SE"/>
        </w:rPr>
      </w:pPr>
    </w:p>
    <w:p w14:paraId="23A86615" w14:textId="77777777" w:rsidR="00FF7F6B" w:rsidRPr="0069714C" w:rsidRDefault="00FF7F6B" w:rsidP="00FF7F6B">
      <w:pPr>
        <w:pStyle w:val="BodyText"/>
        <w:rPr>
          <w:b/>
        </w:rPr>
      </w:pPr>
      <w:r w:rsidRPr="0069714C">
        <w:rPr>
          <w:b/>
        </w:rPr>
        <w:t xml:space="preserve">Medical </w:t>
      </w:r>
      <w:r>
        <w:rPr>
          <w:b/>
        </w:rPr>
        <w:t>Assistance</w:t>
      </w:r>
    </w:p>
    <w:p w14:paraId="0E610634"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 xml:space="preserve">Procedures for medical </w:t>
      </w:r>
      <w:r>
        <w:rPr>
          <w:rFonts w:cs="Times New Roman"/>
          <w:szCs w:val="24"/>
          <w:lang w:eastAsia="sv-SE"/>
        </w:rPr>
        <w:t xml:space="preserve">assistance </w:t>
      </w:r>
      <w:r w:rsidRPr="00EA4DD7">
        <w:rPr>
          <w:rFonts w:cs="Times New Roman"/>
          <w:szCs w:val="24"/>
          <w:lang w:eastAsia="sv-SE"/>
        </w:rPr>
        <w:t>may be established.  Actions may include:</w:t>
      </w:r>
    </w:p>
    <w:p w14:paraId="3B37B2D0" w14:textId="77777777" w:rsidR="00FF7F6B" w:rsidRPr="0069714C" w:rsidRDefault="00FF7F6B" w:rsidP="004601C4">
      <w:pPr>
        <w:pStyle w:val="ListParagraph"/>
        <w:numPr>
          <w:ilvl w:val="0"/>
          <w:numId w:val="25"/>
        </w:numPr>
        <w:spacing w:after="120"/>
        <w:jc w:val="both"/>
        <w:rPr>
          <w:rFonts w:eastAsia="Times New Roman" w:cs="Times New Roman"/>
          <w:szCs w:val="24"/>
          <w:lang w:eastAsia="sv-SE"/>
        </w:rPr>
      </w:pPr>
      <w:r w:rsidRPr="0069714C">
        <w:rPr>
          <w:rFonts w:eastAsia="Times New Roman" w:cs="Times New Roman"/>
          <w:szCs w:val="24"/>
          <w:lang w:eastAsia="sv-SE"/>
        </w:rPr>
        <w:t>Inform MRCC rescue co-ordination centre;</w:t>
      </w:r>
    </w:p>
    <w:p w14:paraId="62D398B2" w14:textId="2A366E5C" w:rsidR="00FF7F6B" w:rsidRPr="0069714C" w:rsidRDefault="00FF7F6B" w:rsidP="004601C4">
      <w:pPr>
        <w:pStyle w:val="ListParagraph"/>
        <w:numPr>
          <w:ilvl w:val="0"/>
          <w:numId w:val="25"/>
        </w:numPr>
        <w:spacing w:after="120"/>
        <w:jc w:val="both"/>
        <w:rPr>
          <w:rFonts w:eastAsia="Times New Roman" w:cs="Times New Roman"/>
          <w:szCs w:val="24"/>
          <w:lang w:eastAsia="sv-SE"/>
        </w:rPr>
      </w:pPr>
      <w:r w:rsidRPr="0069714C">
        <w:rPr>
          <w:rFonts w:eastAsia="Times New Roman" w:cs="Times New Roman"/>
          <w:szCs w:val="24"/>
          <w:lang w:eastAsia="sv-SE"/>
        </w:rPr>
        <w:t>Inform coastal radio station;</w:t>
      </w:r>
      <w:r w:rsidR="005D285D">
        <w:rPr>
          <w:rFonts w:eastAsia="Times New Roman" w:cs="Times New Roman"/>
          <w:szCs w:val="24"/>
          <w:lang w:eastAsia="sv-SE"/>
        </w:rPr>
        <w:t xml:space="preserve"> and</w:t>
      </w:r>
    </w:p>
    <w:p w14:paraId="6A95DB46" w14:textId="77777777" w:rsidR="00FF7F6B" w:rsidRPr="0069714C" w:rsidRDefault="00FF7F6B" w:rsidP="004601C4">
      <w:pPr>
        <w:pStyle w:val="ListParagraph"/>
        <w:numPr>
          <w:ilvl w:val="0"/>
          <w:numId w:val="25"/>
        </w:numPr>
        <w:spacing w:after="120"/>
        <w:jc w:val="both"/>
        <w:rPr>
          <w:rFonts w:eastAsia="Times New Roman" w:cs="Times New Roman"/>
          <w:szCs w:val="24"/>
          <w:lang w:eastAsia="sv-SE"/>
        </w:rPr>
      </w:pPr>
      <w:r w:rsidRPr="0069714C">
        <w:rPr>
          <w:rFonts w:eastAsia="Times New Roman" w:cs="Times New Roman"/>
          <w:szCs w:val="24"/>
          <w:lang w:eastAsia="sv-SE"/>
        </w:rPr>
        <w:t>Consider special manoeuvring requirements.</w:t>
      </w:r>
    </w:p>
    <w:p w14:paraId="1209FAE1" w14:textId="77777777" w:rsidR="00FF7F6B" w:rsidRPr="00EA4DD7" w:rsidRDefault="00FF7F6B" w:rsidP="00FF7F6B">
      <w:pPr>
        <w:spacing w:after="120"/>
        <w:ind w:left="720"/>
        <w:jc w:val="both"/>
        <w:rPr>
          <w:rFonts w:cs="Times New Roman"/>
          <w:szCs w:val="24"/>
          <w:lang w:eastAsia="sv-SE"/>
        </w:rPr>
      </w:pPr>
    </w:p>
    <w:p w14:paraId="23EA332D" w14:textId="77777777" w:rsidR="00FF7F6B" w:rsidRPr="0069714C" w:rsidRDefault="00FF7F6B" w:rsidP="00FF7F6B">
      <w:pPr>
        <w:pStyle w:val="BodyText"/>
        <w:rPr>
          <w:b/>
        </w:rPr>
      </w:pPr>
      <w:r w:rsidRPr="0069714C">
        <w:rPr>
          <w:b/>
        </w:rPr>
        <w:lastRenderedPageBreak/>
        <w:t>Vessel Not Under Command (NUC)</w:t>
      </w:r>
    </w:p>
    <w:p w14:paraId="7E1DCAB5" w14:textId="4DA6C9AD"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in the event of a “vessel not under command” may be established.  Actions may include:</w:t>
      </w:r>
    </w:p>
    <w:p w14:paraId="57F66A81"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the VTS area;</w:t>
      </w:r>
    </w:p>
    <w:p w14:paraId="2360AE4F"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Obtain detailed information about on board situation;</w:t>
      </w:r>
    </w:p>
    <w:p w14:paraId="4F0BBF33"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Maintain communication with vessel;</w:t>
      </w:r>
    </w:p>
    <w:p w14:paraId="10B2F1B4" w14:textId="77777777" w:rsidR="00FF7F6B"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Assess vessel’s proximity to danger (danger to vessel itself and other traffic);</w:t>
      </w:r>
    </w:p>
    <w:p w14:paraId="3BEF48A1"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Pr>
          <w:rFonts w:eastAsia="Times New Roman" w:cs="Times New Roman"/>
          <w:szCs w:val="24"/>
          <w:lang w:eastAsia="sv-SE"/>
        </w:rPr>
        <w:t>Advise the officer of the watch accordingly; and</w:t>
      </w:r>
    </w:p>
    <w:p w14:paraId="65C211D7" w14:textId="77777777" w:rsidR="00FF7F6B" w:rsidRPr="0069714C" w:rsidRDefault="00FF7F6B" w:rsidP="004601C4">
      <w:pPr>
        <w:pStyle w:val="ListParagraph"/>
        <w:numPr>
          <w:ilvl w:val="0"/>
          <w:numId w:val="26"/>
        </w:numPr>
        <w:spacing w:after="120"/>
        <w:jc w:val="both"/>
        <w:rPr>
          <w:rFonts w:eastAsia="Times New Roman" w:cs="Times New Roman"/>
          <w:szCs w:val="24"/>
          <w:lang w:eastAsia="sv-SE"/>
        </w:rPr>
      </w:pPr>
      <w:r w:rsidRPr="0069714C">
        <w:rPr>
          <w:rFonts w:eastAsia="Times New Roman" w:cs="Times New Roman"/>
          <w:szCs w:val="24"/>
          <w:lang w:eastAsia="sv-SE"/>
        </w:rPr>
        <w:t>Activate tugs and other support units if appropriate.</w:t>
      </w:r>
    </w:p>
    <w:p w14:paraId="61335EA3" w14:textId="77777777" w:rsidR="00FF7F6B" w:rsidRPr="00EA4DD7" w:rsidRDefault="00FF7F6B" w:rsidP="00BF1282">
      <w:pPr>
        <w:spacing w:after="120"/>
        <w:jc w:val="both"/>
        <w:rPr>
          <w:rFonts w:cs="Times New Roman"/>
          <w:szCs w:val="24"/>
          <w:lang w:eastAsia="sv-SE"/>
        </w:rPr>
      </w:pPr>
    </w:p>
    <w:p w14:paraId="0AC284E2" w14:textId="77777777" w:rsidR="00FF7F6B" w:rsidRPr="0069714C" w:rsidRDefault="00FF7F6B" w:rsidP="00FF7F6B">
      <w:pPr>
        <w:pStyle w:val="BodyText"/>
        <w:rPr>
          <w:b/>
        </w:rPr>
      </w:pPr>
      <w:r w:rsidRPr="0069714C">
        <w:rPr>
          <w:b/>
        </w:rPr>
        <w:t>Security incident</w:t>
      </w:r>
    </w:p>
    <w:p w14:paraId="63709AA1"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in the event of a security incident may be established.  Procedures may reflect any involvement of the VTS with the PFSP (Port Facility Security Plan) as per the International Ship and Port facility Security Code (ISPS).</w:t>
      </w:r>
    </w:p>
    <w:p w14:paraId="71E90C18" w14:textId="77777777" w:rsidR="00FF7F6B" w:rsidRPr="00EA4DD7" w:rsidRDefault="00FF7F6B" w:rsidP="00FF7F6B">
      <w:pPr>
        <w:spacing w:after="120"/>
        <w:jc w:val="both"/>
        <w:rPr>
          <w:rFonts w:cs="Times New Roman"/>
          <w:szCs w:val="24"/>
          <w:lang w:eastAsia="sv-SE"/>
        </w:rPr>
      </w:pPr>
    </w:p>
    <w:p w14:paraId="1481ED5B" w14:textId="77777777" w:rsidR="00FF7F6B" w:rsidRPr="0069714C" w:rsidRDefault="00FF7F6B" w:rsidP="00FF7F6B">
      <w:pPr>
        <w:pStyle w:val="BodyText"/>
        <w:rPr>
          <w:b/>
        </w:rPr>
      </w:pPr>
      <w:r w:rsidRPr="0069714C">
        <w:rPr>
          <w:b/>
        </w:rPr>
        <w:t>Protest Action</w:t>
      </w:r>
    </w:p>
    <w:p w14:paraId="577B809E" w14:textId="77777777" w:rsidR="00FF7F6B" w:rsidRPr="00EA4DD7" w:rsidRDefault="00FF7F6B" w:rsidP="00FF7F6B">
      <w:pPr>
        <w:spacing w:after="120"/>
        <w:jc w:val="both"/>
        <w:rPr>
          <w:rFonts w:cs="Times New Roman"/>
          <w:szCs w:val="24"/>
          <w:lang w:eastAsia="sv-SE"/>
        </w:rPr>
      </w:pPr>
      <w:r w:rsidRPr="00EA4DD7">
        <w:rPr>
          <w:rFonts w:cs="Times New Roman"/>
          <w:szCs w:val="24"/>
          <w:lang w:eastAsia="sv-SE"/>
        </w:rPr>
        <w:t>Procedures may be established to respond to protest action against a vessel transiting the VTS area.  Actions may include:</w:t>
      </w:r>
    </w:p>
    <w:p w14:paraId="38020EF5" w14:textId="77777777"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Alert responsible authority;</w:t>
      </w:r>
    </w:p>
    <w:p w14:paraId="42049383" w14:textId="77777777"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Act on local call-out procedures, including VTS manager;</w:t>
      </w:r>
    </w:p>
    <w:p w14:paraId="449BDF82" w14:textId="053498D1"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 xml:space="preserve">Promulgate information concerning </w:t>
      </w:r>
      <w:r>
        <w:rPr>
          <w:rFonts w:cs="Times New Roman"/>
          <w:szCs w:val="24"/>
          <w:lang w:eastAsia="sv-SE"/>
        </w:rPr>
        <w:t>the protest action</w:t>
      </w:r>
      <w:r w:rsidRPr="00EA4DD7">
        <w:rPr>
          <w:rFonts w:cs="Times New Roman"/>
          <w:szCs w:val="24"/>
          <w:lang w:eastAsia="sv-SE"/>
        </w:rPr>
        <w:t xml:space="preserve"> to vessels in the VTS area;</w:t>
      </w:r>
      <w:r w:rsidR="005D285D">
        <w:rPr>
          <w:rFonts w:cs="Times New Roman"/>
          <w:szCs w:val="24"/>
          <w:lang w:eastAsia="sv-SE"/>
        </w:rPr>
        <w:t xml:space="preserve"> and</w:t>
      </w:r>
    </w:p>
    <w:p w14:paraId="2ADA4CAE" w14:textId="77777777" w:rsidR="00FF7F6B" w:rsidRPr="00EA4DD7" w:rsidRDefault="00FF7F6B" w:rsidP="004601C4">
      <w:pPr>
        <w:numPr>
          <w:ilvl w:val="0"/>
          <w:numId w:val="27"/>
        </w:numPr>
        <w:spacing w:after="120"/>
        <w:jc w:val="both"/>
        <w:rPr>
          <w:rFonts w:cs="Times New Roman"/>
          <w:szCs w:val="24"/>
          <w:lang w:eastAsia="sv-SE"/>
        </w:rPr>
      </w:pPr>
      <w:r w:rsidRPr="00EA4DD7">
        <w:rPr>
          <w:rFonts w:cs="Times New Roman"/>
          <w:szCs w:val="24"/>
          <w:lang w:eastAsia="sv-SE"/>
        </w:rPr>
        <w:t xml:space="preserve">Throughout any protest action, </w:t>
      </w:r>
      <w:r>
        <w:rPr>
          <w:rFonts w:cs="Times New Roman"/>
          <w:szCs w:val="24"/>
          <w:lang w:eastAsia="sv-SE"/>
        </w:rPr>
        <w:t xml:space="preserve">to ensure </w:t>
      </w:r>
      <w:r w:rsidRPr="00EA4DD7">
        <w:rPr>
          <w:rFonts w:cs="Times New Roman"/>
          <w:szCs w:val="24"/>
          <w:lang w:eastAsia="sv-SE"/>
        </w:rPr>
        <w:t>the sa</w:t>
      </w:r>
      <w:r>
        <w:rPr>
          <w:rFonts w:cs="Times New Roman"/>
          <w:szCs w:val="24"/>
          <w:lang w:eastAsia="sv-SE"/>
        </w:rPr>
        <w:t>fety of ships and protestors</w:t>
      </w:r>
      <w:r w:rsidRPr="00EA4DD7">
        <w:rPr>
          <w:rFonts w:cs="Times New Roman"/>
          <w:szCs w:val="24"/>
          <w:lang w:eastAsia="sv-SE"/>
        </w:rPr>
        <w:t>.</w:t>
      </w:r>
    </w:p>
    <w:p w14:paraId="13BC6982" w14:textId="77777777" w:rsidR="00FF7F6B" w:rsidRPr="00EA4DD7" w:rsidRDefault="00FF7F6B" w:rsidP="00FF7F6B">
      <w:pPr>
        <w:spacing w:after="120"/>
        <w:ind w:left="720"/>
        <w:jc w:val="both"/>
        <w:rPr>
          <w:rFonts w:cs="Times New Roman"/>
          <w:szCs w:val="24"/>
          <w:lang w:eastAsia="sv-SE"/>
        </w:rPr>
      </w:pPr>
    </w:p>
    <w:p w14:paraId="3E285FD7" w14:textId="77777777" w:rsidR="00FF7F6B" w:rsidRPr="0069714C" w:rsidRDefault="00FF7F6B" w:rsidP="00FF7F6B">
      <w:pPr>
        <w:pStyle w:val="BodyText"/>
        <w:rPr>
          <w:b/>
        </w:rPr>
      </w:pPr>
      <w:r w:rsidRPr="0069714C">
        <w:rPr>
          <w:b/>
        </w:rPr>
        <w:t>Natural Disaster</w:t>
      </w:r>
    </w:p>
    <w:p w14:paraId="2DF19D1D" w14:textId="1293D714" w:rsidR="00FF7F6B" w:rsidRPr="00EA4DD7" w:rsidRDefault="00FF7F6B" w:rsidP="00FF7F6B">
      <w:pPr>
        <w:spacing w:after="120"/>
        <w:jc w:val="both"/>
        <w:rPr>
          <w:rFonts w:cs="Times New Roman"/>
          <w:szCs w:val="24"/>
          <w:lang w:eastAsia="sv-SE"/>
        </w:rPr>
      </w:pPr>
      <w:r w:rsidRPr="00EA4DD7">
        <w:rPr>
          <w:rFonts w:cs="Times New Roman"/>
          <w:szCs w:val="24"/>
          <w:lang w:eastAsia="sv-SE"/>
        </w:rPr>
        <w:t xml:space="preserve">Natural disaster </w:t>
      </w:r>
      <w:r>
        <w:rPr>
          <w:rFonts w:cs="Times New Roman"/>
          <w:szCs w:val="24"/>
          <w:lang w:eastAsia="sv-SE"/>
        </w:rPr>
        <w:t xml:space="preserve">recovery </w:t>
      </w:r>
      <w:r w:rsidRPr="00EA4DD7">
        <w:rPr>
          <w:rFonts w:cs="Times New Roman"/>
          <w:szCs w:val="24"/>
          <w:lang w:eastAsia="sv-SE"/>
        </w:rPr>
        <w:t xml:space="preserve">procedures may be established to </w:t>
      </w:r>
      <w:r>
        <w:rPr>
          <w:rFonts w:cs="Times New Roman"/>
          <w:szCs w:val="24"/>
          <w:lang w:eastAsia="sv-SE"/>
        </w:rPr>
        <w:t>respond to</w:t>
      </w:r>
      <w:r w:rsidRPr="00EA4DD7">
        <w:rPr>
          <w:rFonts w:cs="Times New Roman"/>
          <w:szCs w:val="24"/>
          <w:lang w:eastAsia="sv-SE"/>
        </w:rPr>
        <w:t xml:space="preserve"> situations such as earthquake, </w:t>
      </w:r>
      <w:r w:rsidR="0086725B">
        <w:rPr>
          <w:rFonts w:cs="Times New Roman"/>
          <w:szCs w:val="24"/>
          <w:lang w:eastAsia="sv-SE"/>
        </w:rPr>
        <w:t xml:space="preserve">tsunami, </w:t>
      </w:r>
      <w:r w:rsidRPr="00EA4DD7">
        <w:rPr>
          <w:rFonts w:cs="Times New Roman"/>
          <w:szCs w:val="24"/>
          <w:lang w:eastAsia="sv-SE"/>
        </w:rPr>
        <w:t xml:space="preserve">tidal wave, fire, </w:t>
      </w:r>
      <w:r w:rsidR="00693DA0" w:rsidRPr="00EA4DD7">
        <w:rPr>
          <w:rFonts w:cs="Times New Roman"/>
          <w:szCs w:val="24"/>
          <w:lang w:eastAsia="sv-SE"/>
        </w:rPr>
        <w:t>and exceptional</w:t>
      </w:r>
      <w:r w:rsidRPr="00EA4DD7">
        <w:rPr>
          <w:rFonts w:cs="Times New Roman"/>
          <w:szCs w:val="24"/>
          <w:lang w:eastAsia="sv-SE"/>
        </w:rPr>
        <w:t xml:space="preserve"> weather conditions.  Actions may include:</w:t>
      </w:r>
    </w:p>
    <w:p w14:paraId="29252B7E" w14:textId="77777777" w:rsidR="00FF7F6B" w:rsidRPr="0069714C" w:rsidRDefault="00FF7F6B" w:rsidP="004601C4">
      <w:pPr>
        <w:pStyle w:val="ListParagraph"/>
        <w:numPr>
          <w:ilvl w:val="0"/>
          <w:numId w:val="28"/>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to vessels in the VTS area;</w:t>
      </w:r>
    </w:p>
    <w:p w14:paraId="12023EF8" w14:textId="4DD731CA" w:rsidR="00FF7F6B" w:rsidRPr="0069714C" w:rsidRDefault="00FF7F6B" w:rsidP="004601C4">
      <w:pPr>
        <w:pStyle w:val="ListParagraph"/>
        <w:numPr>
          <w:ilvl w:val="0"/>
          <w:numId w:val="28"/>
        </w:numPr>
        <w:spacing w:after="120"/>
        <w:jc w:val="both"/>
        <w:rPr>
          <w:rFonts w:eastAsia="Times New Roman" w:cs="Times New Roman"/>
          <w:szCs w:val="24"/>
          <w:lang w:eastAsia="sv-SE"/>
        </w:rPr>
      </w:pPr>
      <w:r w:rsidRPr="0069714C">
        <w:rPr>
          <w:rFonts w:eastAsia="Times New Roman" w:cs="Times New Roman"/>
          <w:szCs w:val="24"/>
          <w:lang w:eastAsia="sv-SE"/>
        </w:rPr>
        <w:t>Act on local call-out procedures;</w:t>
      </w:r>
      <w:r w:rsidR="005D285D">
        <w:rPr>
          <w:rFonts w:eastAsia="Times New Roman" w:cs="Times New Roman"/>
          <w:szCs w:val="24"/>
          <w:lang w:eastAsia="sv-SE"/>
        </w:rPr>
        <w:t xml:space="preserve"> and</w:t>
      </w:r>
    </w:p>
    <w:p w14:paraId="7B365A6D" w14:textId="77777777" w:rsidR="00FF7F6B" w:rsidRPr="0069714C" w:rsidRDefault="00FF7F6B" w:rsidP="004601C4">
      <w:pPr>
        <w:pStyle w:val="ListParagraph"/>
        <w:numPr>
          <w:ilvl w:val="0"/>
          <w:numId w:val="28"/>
        </w:numPr>
        <w:spacing w:after="120"/>
        <w:jc w:val="both"/>
        <w:rPr>
          <w:rFonts w:eastAsia="Times New Roman" w:cs="Times New Roman"/>
          <w:szCs w:val="24"/>
          <w:lang w:eastAsia="sv-SE"/>
        </w:rPr>
      </w:pPr>
      <w:r w:rsidRPr="0069714C">
        <w:rPr>
          <w:rFonts w:eastAsia="Times New Roman" w:cs="Times New Roman"/>
          <w:szCs w:val="24"/>
          <w:lang w:eastAsia="sv-SE"/>
        </w:rPr>
        <w:t>Inform rescue co-ordination centre</w:t>
      </w:r>
      <w:r>
        <w:rPr>
          <w:rFonts w:eastAsia="Times New Roman" w:cs="Times New Roman"/>
          <w:szCs w:val="24"/>
          <w:lang w:eastAsia="sv-SE"/>
        </w:rPr>
        <w:t>.</w:t>
      </w:r>
    </w:p>
    <w:p w14:paraId="6F37F97C" w14:textId="77777777" w:rsidR="00FF7F6B" w:rsidRPr="00EA4DD7" w:rsidRDefault="00FF7F6B" w:rsidP="00FF7F6B">
      <w:pPr>
        <w:rPr>
          <w:rFonts w:cs="Times New Roman"/>
        </w:rPr>
      </w:pPr>
    </w:p>
    <w:p w14:paraId="516B0DD8" w14:textId="77777777" w:rsidR="00FF7F6B" w:rsidRPr="0069714C" w:rsidRDefault="00FF7F6B" w:rsidP="00FF7F6B">
      <w:pPr>
        <w:pStyle w:val="BodyText"/>
        <w:rPr>
          <w:b/>
        </w:rPr>
      </w:pPr>
      <w:r w:rsidRPr="0069714C">
        <w:rPr>
          <w:b/>
        </w:rPr>
        <w:t>Coastal accidents</w:t>
      </w:r>
    </w:p>
    <w:p w14:paraId="466B657C" w14:textId="13D3E0BA" w:rsidR="00693DA0" w:rsidRPr="00EA4DD7" w:rsidRDefault="00FF7F6B" w:rsidP="00693DA0">
      <w:pPr>
        <w:spacing w:after="120"/>
        <w:jc w:val="both"/>
        <w:rPr>
          <w:rFonts w:cs="Times New Roman"/>
          <w:szCs w:val="24"/>
          <w:lang w:eastAsia="sv-SE"/>
        </w:rPr>
      </w:pPr>
      <w:r w:rsidRPr="00EA4DD7">
        <w:rPr>
          <w:rFonts w:cs="Times New Roman"/>
          <w:szCs w:val="24"/>
          <w:lang w:eastAsia="de-DE"/>
        </w:rPr>
        <w:t>Coastal accident procedures with allied</w:t>
      </w:r>
      <w:r w:rsidR="0086725B">
        <w:rPr>
          <w:rFonts w:cs="Times New Roman"/>
          <w:szCs w:val="24"/>
          <w:lang w:eastAsia="de-DE"/>
        </w:rPr>
        <w:t xml:space="preserve"> and other</w:t>
      </w:r>
      <w:r w:rsidRPr="00EA4DD7">
        <w:rPr>
          <w:rFonts w:cs="Times New Roman"/>
          <w:szCs w:val="24"/>
          <w:lang w:eastAsia="de-DE"/>
        </w:rPr>
        <w:t xml:space="preserve"> services should be established to deal with accidents involving swimmers or</w:t>
      </w:r>
      <w:r w:rsidRPr="00EA4DD7">
        <w:rPr>
          <w:rFonts w:cs="Times New Roman"/>
          <w:szCs w:val="24"/>
          <w:lang w:val="bg-BG" w:eastAsia="de-DE"/>
        </w:rPr>
        <w:t xml:space="preserve"> </w:t>
      </w:r>
      <w:r w:rsidRPr="00EA4DD7">
        <w:rPr>
          <w:rFonts w:cs="Times New Roman"/>
          <w:szCs w:val="24"/>
          <w:lang w:eastAsia="de-DE"/>
        </w:rPr>
        <w:t>divers reported directly to VTS by witnesses.  Actions may include:</w:t>
      </w:r>
    </w:p>
    <w:p w14:paraId="5C6793BF" w14:textId="4CAEDCF4" w:rsidR="00FF7F6B" w:rsidRPr="0069714C" w:rsidRDefault="00FF7F6B" w:rsidP="004601C4">
      <w:pPr>
        <w:pStyle w:val="ListParagraph"/>
        <w:numPr>
          <w:ilvl w:val="0"/>
          <w:numId w:val="29"/>
        </w:numPr>
        <w:spacing w:after="120"/>
        <w:jc w:val="both"/>
        <w:rPr>
          <w:rFonts w:eastAsia="Times New Roman" w:cs="Times New Roman"/>
          <w:szCs w:val="24"/>
          <w:lang w:eastAsia="sv-SE"/>
        </w:rPr>
      </w:pPr>
      <w:r w:rsidRPr="0069714C">
        <w:rPr>
          <w:rFonts w:eastAsia="Times New Roman" w:cs="Times New Roman"/>
          <w:szCs w:val="24"/>
          <w:lang w:eastAsia="sv-SE"/>
        </w:rPr>
        <w:t>Inform maritime rescue co-ordination centre (MRCC)</w:t>
      </w:r>
      <w:r w:rsidR="005D285D">
        <w:rPr>
          <w:rFonts w:eastAsia="Times New Roman" w:cs="Times New Roman"/>
          <w:szCs w:val="24"/>
          <w:lang w:eastAsia="sv-SE"/>
        </w:rPr>
        <w:t xml:space="preserve"> and</w:t>
      </w:r>
    </w:p>
    <w:p w14:paraId="0C9BE27A" w14:textId="77777777" w:rsidR="00FF7F6B" w:rsidRPr="0069714C" w:rsidRDefault="00FF7F6B" w:rsidP="004601C4">
      <w:pPr>
        <w:pStyle w:val="ListParagraph"/>
        <w:numPr>
          <w:ilvl w:val="0"/>
          <w:numId w:val="29"/>
        </w:numPr>
        <w:spacing w:after="120"/>
        <w:jc w:val="both"/>
        <w:rPr>
          <w:rFonts w:eastAsia="Times New Roman" w:cs="Times New Roman"/>
          <w:szCs w:val="24"/>
          <w:lang w:eastAsia="sv-SE"/>
        </w:rPr>
      </w:pPr>
      <w:r w:rsidRPr="0069714C">
        <w:rPr>
          <w:rFonts w:eastAsia="Times New Roman" w:cs="Times New Roman"/>
          <w:szCs w:val="24"/>
          <w:lang w:eastAsia="sv-SE"/>
        </w:rPr>
        <w:t xml:space="preserve">Inform </w:t>
      </w:r>
      <w:r w:rsidR="0086725B">
        <w:rPr>
          <w:rFonts w:eastAsia="Times New Roman" w:cs="Times New Roman"/>
          <w:szCs w:val="24"/>
          <w:lang w:eastAsia="sv-SE"/>
        </w:rPr>
        <w:t>relevant</w:t>
      </w:r>
      <w:r w:rsidR="0086725B" w:rsidRPr="0069714C">
        <w:rPr>
          <w:rFonts w:eastAsia="Times New Roman" w:cs="Times New Roman"/>
          <w:szCs w:val="24"/>
          <w:lang w:eastAsia="sv-SE"/>
        </w:rPr>
        <w:t xml:space="preserve"> </w:t>
      </w:r>
      <w:r w:rsidRPr="0069714C">
        <w:rPr>
          <w:rFonts w:eastAsia="Times New Roman" w:cs="Times New Roman"/>
          <w:szCs w:val="24"/>
          <w:lang w:eastAsia="sv-SE"/>
        </w:rPr>
        <w:t>competent services.</w:t>
      </w:r>
    </w:p>
    <w:p w14:paraId="534C1EDD" w14:textId="77777777" w:rsidR="00FF7F6B" w:rsidRDefault="00FF7F6B" w:rsidP="00FF7F6B">
      <w:pPr>
        <w:rPr>
          <w:lang w:eastAsia="de-DE"/>
        </w:rPr>
      </w:pPr>
    </w:p>
    <w:p w14:paraId="2ADB6C0C" w14:textId="77777777" w:rsidR="00693DA0" w:rsidRPr="0069714C" w:rsidRDefault="00CB4068" w:rsidP="00693DA0">
      <w:pPr>
        <w:pStyle w:val="BodyText"/>
        <w:rPr>
          <w:b/>
        </w:rPr>
      </w:pPr>
      <w:r>
        <w:rPr>
          <w:b/>
          <w:bCs/>
          <w:color w:val="333333"/>
        </w:rPr>
        <w:t>Marine events</w:t>
      </w:r>
    </w:p>
    <w:p w14:paraId="2DFDB22B" w14:textId="381C80B9" w:rsidR="00693DA0" w:rsidRDefault="00CB4068" w:rsidP="00BF1282">
      <w:pPr>
        <w:spacing w:after="120"/>
        <w:jc w:val="both"/>
        <w:rPr>
          <w:lang w:val="en-US"/>
        </w:rPr>
      </w:pPr>
      <w:r>
        <w:rPr>
          <w:color w:val="333333"/>
        </w:rPr>
        <w:t xml:space="preserve">The coordination of planned marine events with respect to the preservation of marine safety </w:t>
      </w:r>
      <w:r w:rsidR="00693DA0">
        <w:rPr>
          <w:lang w:val="en-US"/>
        </w:rPr>
        <w:t xml:space="preserve">and </w:t>
      </w:r>
      <w:r>
        <w:rPr>
          <w:lang w:val="en-US"/>
        </w:rPr>
        <w:t xml:space="preserve">continuity of traffic </w:t>
      </w:r>
      <w:proofErr w:type="gramStart"/>
      <w:r>
        <w:rPr>
          <w:lang w:val="en-US"/>
        </w:rPr>
        <w:t>flows</w:t>
      </w:r>
      <w:r w:rsidR="00693DA0">
        <w:rPr>
          <w:lang w:val="en-US"/>
        </w:rPr>
        <w:t>,</w:t>
      </w:r>
      <w:proofErr w:type="gramEnd"/>
      <w:r>
        <w:rPr>
          <w:lang w:val="en-US"/>
        </w:rPr>
        <w:t xml:space="preserve"> may require substantial effort from VTS, in cooperation with:</w:t>
      </w:r>
    </w:p>
    <w:p w14:paraId="67A896FC" w14:textId="388303E9"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The organizers of the event and</w:t>
      </w:r>
    </w:p>
    <w:p w14:paraId="1B7FB042" w14:textId="1539DF28"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lastRenderedPageBreak/>
        <w:t>Allied and other services, including those engaged with the public safety and order.</w:t>
      </w:r>
    </w:p>
    <w:p w14:paraId="74AD001C" w14:textId="43A1089A" w:rsidR="00693DA0" w:rsidRDefault="00CB4068" w:rsidP="00693DA0">
      <w:pPr>
        <w:spacing w:after="120"/>
        <w:jc w:val="both"/>
        <w:rPr>
          <w:lang w:val="en-US"/>
        </w:rPr>
      </w:pPr>
      <w:r>
        <w:rPr>
          <w:lang w:val="en-US"/>
        </w:rPr>
        <w:t>VTS may also become involved in:</w:t>
      </w:r>
    </w:p>
    <w:p w14:paraId="0E3F9420" w14:textId="69972B20"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The preparation of such an event;</w:t>
      </w:r>
    </w:p>
    <w:p w14:paraId="26057AA9" w14:textId="6A5FB0B1"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Timely provision of information to shipping and interests associated;</w:t>
      </w:r>
      <w:r w:rsidR="005D285D">
        <w:rPr>
          <w:lang w:val="en-US"/>
        </w:rPr>
        <w:t xml:space="preserve"> and</w:t>
      </w:r>
    </w:p>
    <w:p w14:paraId="09C2635C" w14:textId="1B5915AB" w:rsidR="00693DA0" w:rsidRPr="0069714C" w:rsidRDefault="00CB4068" w:rsidP="00693DA0">
      <w:pPr>
        <w:pStyle w:val="ListParagraph"/>
        <w:numPr>
          <w:ilvl w:val="0"/>
          <w:numId w:val="29"/>
        </w:numPr>
        <w:spacing w:after="120"/>
        <w:jc w:val="both"/>
        <w:rPr>
          <w:rFonts w:eastAsia="Times New Roman" w:cs="Times New Roman"/>
          <w:szCs w:val="24"/>
          <w:lang w:eastAsia="sv-SE"/>
        </w:rPr>
      </w:pPr>
      <w:r w:rsidRPr="00693DA0">
        <w:rPr>
          <w:lang w:val="en-US"/>
        </w:rPr>
        <w:t>Guidance of passing maritime traffic and to specific activities of such event.</w:t>
      </w:r>
    </w:p>
    <w:p w14:paraId="16210058" w14:textId="77777777" w:rsidR="00693DA0" w:rsidRPr="00EA4DD7" w:rsidRDefault="00693DA0" w:rsidP="00FF7F6B">
      <w:pPr>
        <w:rPr>
          <w:lang w:eastAsia="de-DE"/>
        </w:rPr>
      </w:pPr>
    </w:p>
    <w:p w14:paraId="21012FE8" w14:textId="77777777" w:rsidR="00FF7F6B" w:rsidRPr="0069714C" w:rsidRDefault="00FF7F6B" w:rsidP="00FF7F6B">
      <w:pPr>
        <w:pStyle w:val="BodyText"/>
        <w:rPr>
          <w:b/>
        </w:rPr>
      </w:pPr>
      <w:r w:rsidRPr="0069714C">
        <w:rPr>
          <w:b/>
        </w:rPr>
        <w:t>Risk Assessment and incident classification</w:t>
      </w:r>
    </w:p>
    <w:p w14:paraId="459795D9" w14:textId="77777777" w:rsidR="00FF7F6B" w:rsidRDefault="00FF7F6B" w:rsidP="00922A74">
      <w:pPr>
        <w:pStyle w:val="BodyText"/>
        <w:rPr>
          <w:rFonts w:cs="Times New Roman"/>
          <w:szCs w:val="24"/>
          <w:lang w:eastAsia="de-DE"/>
        </w:rPr>
      </w:pPr>
      <w:r w:rsidRPr="00EA4DD7">
        <w:t>Correct classification of an incident is vital at the earliest possible stage, to ensure that an appropriate level of response and interaction with relevant allied services</w:t>
      </w:r>
      <w:r>
        <w:t xml:space="preserve"> are</w:t>
      </w:r>
      <w:r w:rsidRPr="00EA4DD7">
        <w:t xml:space="preserve"> initiated. The numerous factors affecting the severity, complexity and duration of an incident must be thoroughly assessed. Incidents are to be classified only by authorised and qualified persons.</w:t>
      </w:r>
    </w:p>
    <w:p w14:paraId="635C7302" w14:textId="6832CF61" w:rsidR="00922A74" w:rsidRPr="00922A74" w:rsidRDefault="00922A74" w:rsidP="00922A74">
      <w:pPr>
        <w:pStyle w:val="BodyText"/>
        <w:rPr>
          <w:rFonts w:cs="Times New Roman"/>
          <w:szCs w:val="24"/>
          <w:lang w:eastAsia="de-DE"/>
        </w:rPr>
      </w:pPr>
      <w:r>
        <w:rPr>
          <w:rFonts w:cs="Times New Roman"/>
          <w:szCs w:val="24"/>
          <w:lang w:eastAsia="de-DE"/>
        </w:rPr>
        <w:t xml:space="preserve">Further guidance on risk assessment and incident classification can be found in </w:t>
      </w:r>
      <w:r w:rsidR="001A1747">
        <w:rPr>
          <w:rFonts w:cs="Times New Roman"/>
          <w:szCs w:val="24"/>
          <w:lang w:eastAsia="de-DE"/>
        </w:rPr>
        <w:t>IALA Guideline 1018 – Risk Management</w:t>
      </w:r>
      <w:r w:rsidR="00C45A75">
        <w:rPr>
          <w:rFonts w:cs="Times New Roman"/>
          <w:szCs w:val="24"/>
          <w:lang w:eastAsia="de-DE"/>
        </w:rPr>
        <w:t xml:space="preserve"> and in IALA Guideline 1046 on Response plan for the marking of </w:t>
      </w:r>
      <w:r w:rsidR="00693DA0">
        <w:rPr>
          <w:rFonts w:cs="Times New Roman"/>
          <w:szCs w:val="24"/>
          <w:lang w:eastAsia="de-DE"/>
        </w:rPr>
        <w:t>new wrecks</w:t>
      </w:r>
      <w:r w:rsidR="00C45A75">
        <w:rPr>
          <w:rFonts w:cs="Times New Roman"/>
          <w:szCs w:val="24"/>
          <w:lang w:eastAsia="de-DE"/>
        </w:rPr>
        <w:t>.</w:t>
      </w:r>
    </w:p>
    <w:p w14:paraId="20C6DF17" w14:textId="77777777" w:rsidR="00FF7F6B" w:rsidRDefault="00FF7F6B" w:rsidP="00FF7F6B">
      <w:pPr>
        <w:rPr>
          <w:rFonts w:eastAsia="Calibri" w:cs="Calibri"/>
          <w:b/>
          <w:caps/>
          <w:snapToGrid w:val="0"/>
          <w:kern w:val="28"/>
          <w:lang w:eastAsia="de-DE"/>
        </w:rPr>
      </w:pPr>
      <w:r>
        <w:br w:type="page"/>
      </w:r>
    </w:p>
    <w:p w14:paraId="08692F47" w14:textId="77777777" w:rsidR="00FF7F6B" w:rsidRDefault="00FF7F6B" w:rsidP="004601C4">
      <w:pPr>
        <w:pStyle w:val="Annex"/>
        <w:numPr>
          <w:ilvl w:val="0"/>
          <w:numId w:val="1"/>
        </w:numPr>
      </w:pPr>
      <w:bookmarkStart w:id="451" w:name="_Toc367184866"/>
      <w:bookmarkStart w:id="452" w:name="_Toc370818323"/>
      <w:r>
        <w:lastRenderedPageBreak/>
        <w:t>Further legal and security considerations</w:t>
      </w:r>
      <w:bookmarkEnd w:id="451"/>
      <w:bookmarkEnd w:id="452"/>
    </w:p>
    <w:p w14:paraId="464779EE" w14:textId="77777777" w:rsidR="00FF7F6B" w:rsidRDefault="00FF7F6B" w:rsidP="00FF7F6B">
      <w:pPr>
        <w:rPr>
          <w:lang w:eastAsia="de-DE"/>
        </w:rPr>
      </w:pPr>
    </w:p>
    <w:p w14:paraId="3F1D6FB6" w14:textId="77777777" w:rsidR="00FF7F6B" w:rsidRDefault="00FF7F6B" w:rsidP="00FF7F6B">
      <w:pPr>
        <w:rPr>
          <w:lang w:eastAsia="de-DE"/>
        </w:rPr>
      </w:pPr>
      <w:r>
        <w:rPr>
          <w:lang w:eastAsia="de-DE"/>
        </w:rPr>
        <w:t>VTS authorities should also consider the purpose of any re-use of VTS information and how that influences the form and time in which information may be provided.  For example, information to alert or assist search and rescue operations would generally be required freely and urgently.  Other uses, such as compiling data on past shipping trends, could be provided at a later time, perhaps affording sufficient time for a formal written application.</w:t>
      </w:r>
    </w:p>
    <w:p w14:paraId="67536132" w14:textId="77777777" w:rsidR="00FF7F6B" w:rsidRDefault="00FF7F6B" w:rsidP="00FF7F6B">
      <w:pPr>
        <w:rPr>
          <w:lang w:eastAsia="de-DE"/>
        </w:rPr>
      </w:pPr>
    </w:p>
    <w:p w14:paraId="04C4B154" w14:textId="4E289C04" w:rsidR="00FF7F6B" w:rsidRDefault="00FF7F6B" w:rsidP="00FF7F6B">
      <w:pPr>
        <w:rPr>
          <w:lang w:eastAsia="de-DE"/>
        </w:rPr>
      </w:pPr>
      <w:r>
        <w:rPr>
          <w:lang w:eastAsia="de-DE"/>
        </w:rPr>
        <w:t xml:space="preserve">In many cases, the high level legislation under which the VTS operates may determine how </w:t>
      </w:r>
      <w:r w:rsidR="004A52D3">
        <w:rPr>
          <w:lang w:eastAsia="de-DE"/>
        </w:rPr>
        <w:t>data and information</w:t>
      </w:r>
      <w:r>
        <w:rPr>
          <w:lang w:eastAsia="de-DE"/>
        </w:rPr>
        <w:t xml:space="preserve"> may be re-used.  If a VTS authority is part of an agency whose objectives include safety at sea</w:t>
      </w:r>
      <w:r w:rsidR="000148AC">
        <w:rPr>
          <w:lang w:eastAsia="de-DE"/>
        </w:rPr>
        <w:t>, security</w:t>
      </w:r>
      <w:r>
        <w:rPr>
          <w:lang w:eastAsia="de-DE"/>
        </w:rPr>
        <w:t xml:space="preserve"> and protection of the marine environment, it may be easier to provide information to organisations undertaking similar or complementary work such as marine parks and fisheries management.  Another issue in some countries may be whether the eventual use of the transferred information is consistent with the purpose for which it was originally collected.  </w:t>
      </w:r>
      <w:r w:rsidR="005450DB">
        <w:rPr>
          <w:lang w:eastAsia="de-DE"/>
        </w:rPr>
        <w:t>Clearly describing and specifying the purpose for which the data is collected in the first place from the outset may solve this issue</w:t>
      </w:r>
      <w:r>
        <w:rPr>
          <w:lang w:eastAsia="de-DE"/>
        </w:rPr>
        <w:t>.</w:t>
      </w:r>
    </w:p>
    <w:p w14:paraId="08D3A827" w14:textId="77777777" w:rsidR="00FF7F6B" w:rsidRDefault="00FF7F6B" w:rsidP="00FF7F6B">
      <w:pPr>
        <w:rPr>
          <w:lang w:eastAsia="de-DE"/>
        </w:rPr>
      </w:pPr>
    </w:p>
    <w:p w14:paraId="3AE6A255" w14:textId="77777777" w:rsidR="00FF7F6B" w:rsidRDefault="00FF7F6B" w:rsidP="00FF7F6B">
      <w:pPr>
        <w:rPr>
          <w:lang w:eastAsia="de-DE"/>
        </w:rPr>
      </w:pPr>
      <w:r>
        <w:rPr>
          <w:lang w:eastAsia="de-DE"/>
        </w:rPr>
        <w:t>Transfer and sharing of data &amp; information, particularly between government agencies, should be based upon an agreement, memorandum of understanding or similar instrument between the VTS authority and the organisation requiring the data.  It is also recommended that VTS authorities develop clear protocols and procedures so that data transfer is implemented and maintained consistently and correctly.</w:t>
      </w:r>
    </w:p>
    <w:p w14:paraId="3CEE5944" w14:textId="77777777" w:rsidR="00FF7F6B" w:rsidRDefault="00FF7F6B" w:rsidP="00FF7F6B">
      <w:pPr>
        <w:rPr>
          <w:lang w:eastAsia="de-DE"/>
        </w:rPr>
      </w:pPr>
    </w:p>
    <w:p w14:paraId="1EE35CFF" w14:textId="77777777" w:rsidR="00FF7F6B" w:rsidRDefault="00FF7F6B" w:rsidP="00FF7F6B">
      <w:pPr>
        <w:rPr>
          <w:lang w:eastAsia="de-DE"/>
        </w:rPr>
      </w:pPr>
      <w:r>
        <w:rPr>
          <w:lang w:eastAsia="de-DE"/>
        </w:rPr>
        <w:t>The type and format of information supplied by the VTS authority may influence the extent of its distribution.  Aggregated information on shipping movement trends may be more readily and widely distributed than information that identifies individual vessels.</w:t>
      </w:r>
    </w:p>
    <w:p w14:paraId="13736D91" w14:textId="77777777" w:rsidR="00FF7F6B" w:rsidRDefault="00FF7F6B" w:rsidP="00FF7F6B">
      <w:pPr>
        <w:rPr>
          <w:lang w:eastAsia="de-DE"/>
        </w:rPr>
      </w:pPr>
    </w:p>
    <w:p w14:paraId="4E3F1FBA" w14:textId="433529A6" w:rsidR="00FF7F6B" w:rsidRDefault="00FF7F6B" w:rsidP="00FF7F6B">
      <w:pPr>
        <w:rPr>
          <w:lang w:eastAsia="de-DE"/>
        </w:rPr>
      </w:pPr>
      <w:r>
        <w:rPr>
          <w:lang w:eastAsia="de-DE"/>
        </w:rPr>
        <w:t>In many countries, specific legal instruments may override other general policies.  Examples of such instruments include search warrants and court orders. Other factors that may influence the interaction include but are not limited to:</w:t>
      </w:r>
    </w:p>
    <w:p w14:paraId="66B10A6B" w14:textId="06F6139B" w:rsidR="00FF7F6B" w:rsidRDefault="00FF7F6B" w:rsidP="004601C4">
      <w:pPr>
        <w:pStyle w:val="ListParagraph"/>
        <w:numPr>
          <w:ilvl w:val="0"/>
          <w:numId w:val="23"/>
        </w:numPr>
        <w:rPr>
          <w:lang w:eastAsia="de-DE"/>
        </w:rPr>
      </w:pPr>
      <w:r>
        <w:rPr>
          <w:lang w:eastAsia="de-DE"/>
        </w:rPr>
        <w:t>National</w:t>
      </w:r>
      <w:r w:rsidR="004A52D3">
        <w:rPr>
          <w:lang w:eastAsia="de-DE"/>
        </w:rPr>
        <w:t xml:space="preserve"> laws and</w:t>
      </w:r>
      <w:r>
        <w:rPr>
          <w:lang w:eastAsia="de-DE"/>
        </w:rPr>
        <w:t xml:space="preserve"> </w:t>
      </w:r>
      <w:r w:rsidR="005450DB">
        <w:rPr>
          <w:lang w:eastAsia="de-DE"/>
        </w:rPr>
        <w:t>policies on</w:t>
      </w:r>
      <w:r>
        <w:rPr>
          <w:lang w:eastAsia="de-DE"/>
        </w:rPr>
        <w:t xml:space="preserve"> the reuse of public data;</w:t>
      </w:r>
    </w:p>
    <w:p w14:paraId="30E9A1A2" w14:textId="77777777" w:rsidR="00FF7F6B" w:rsidRDefault="00FF7F6B" w:rsidP="004601C4">
      <w:pPr>
        <w:pStyle w:val="ListParagraph"/>
        <w:numPr>
          <w:ilvl w:val="0"/>
          <w:numId w:val="23"/>
        </w:numPr>
        <w:rPr>
          <w:lang w:eastAsia="de-DE"/>
        </w:rPr>
      </w:pPr>
      <w:r>
        <w:rPr>
          <w:lang w:eastAsia="de-DE"/>
        </w:rPr>
        <w:t>Data storage regulations;</w:t>
      </w:r>
    </w:p>
    <w:p w14:paraId="0DEA99DF" w14:textId="77777777" w:rsidR="00FF7F6B" w:rsidRDefault="00FF7F6B" w:rsidP="004601C4">
      <w:pPr>
        <w:pStyle w:val="ListParagraph"/>
        <w:numPr>
          <w:ilvl w:val="0"/>
          <w:numId w:val="23"/>
        </w:numPr>
        <w:rPr>
          <w:lang w:eastAsia="de-DE"/>
        </w:rPr>
      </w:pPr>
      <w:r>
        <w:rPr>
          <w:lang w:eastAsia="de-DE"/>
        </w:rPr>
        <w:t xml:space="preserve">Legal </w:t>
      </w:r>
      <w:r w:rsidR="00C45A75">
        <w:rPr>
          <w:lang w:eastAsia="de-DE"/>
        </w:rPr>
        <w:t>i</w:t>
      </w:r>
      <w:r>
        <w:rPr>
          <w:lang w:eastAsia="de-DE"/>
        </w:rPr>
        <w:t>nvestigation protection; and</w:t>
      </w:r>
    </w:p>
    <w:p w14:paraId="7C1DC791" w14:textId="77777777" w:rsidR="00FF7F6B" w:rsidRDefault="00FF7F6B" w:rsidP="004601C4">
      <w:pPr>
        <w:pStyle w:val="ListParagraph"/>
        <w:numPr>
          <w:ilvl w:val="0"/>
          <w:numId w:val="23"/>
        </w:numPr>
        <w:rPr>
          <w:lang w:eastAsia="de-DE"/>
        </w:rPr>
      </w:pPr>
      <w:r>
        <w:rPr>
          <w:lang w:eastAsia="de-DE"/>
        </w:rPr>
        <w:t>Commercial sensitivity.</w:t>
      </w:r>
    </w:p>
    <w:p w14:paraId="1D7DF16D" w14:textId="77777777" w:rsidR="00FF7F6B" w:rsidRDefault="00FF7F6B" w:rsidP="00FF7F6B">
      <w:pPr>
        <w:rPr>
          <w:lang w:eastAsia="de-DE"/>
        </w:rPr>
      </w:pPr>
    </w:p>
    <w:p w14:paraId="03A39DDF" w14:textId="77777777" w:rsidR="00FF7F6B" w:rsidRDefault="00FF7F6B" w:rsidP="00FF7F6B">
      <w:pPr>
        <w:rPr>
          <w:lang w:eastAsia="de-DE"/>
        </w:rPr>
      </w:pPr>
      <w:r>
        <w:rPr>
          <w:lang w:eastAsia="de-DE"/>
        </w:rPr>
        <w:t>Where VTS information may need to be used for evidence purposes, VTS authorities should consider data collection and storage protocols that will safeguard the information &amp; data’s security and handling continuity to protect the information &amp; data’s admissibility as evidence in court.</w:t>
      </w:r>
    </w:p>
    <w:p w14:paraId="36EC1B20" w14:textId="77777777" w:rsidR="00FF7F6B" w:rsidRDefault="00FF7F6B" w:rsidP="00FF7F6B">
      <w:pPr>
        <w:rPr>
          <w:lang w:eastAsia="de-DE"/>
        </w:rPr>
      </w:pPr>
    </w:p>
    <w:p w14:paraId="1AD96D6C" w14:textId="77777777" w:rsidR="00FF7F6B" w:rsidRDefault="00FF7F6B" w:rsidP="00FF7F6B">
      <w:pPr>
        <w:rPr>
          <w:lang w:eastAsia="de-DE"/>
        </w:rPr>
      </w:pPr>
      <w:r>
        <w:rPr>
          <w:lang w:eastAsia="de-DE"/>
        </w:rPr>
        <w:t>If more than one agency or country contributes to the collection of information supplied to a VTS authority, the question of data ownership and transfer policy may need to be jointly resolved.  All VTS authorities should also consider the issue of protocols for any subsequent transfer of information from the recipient organisation to third parties.</w:t>
      </w:r>
    </w:p>
    <w:p w14:paraId="22479710" w14:textId="77777777" w:rsidR="00A44622" w:rsidRPr="004601C4" w:rsidRDefault="00A44622" w:rsidP="004601C4">
      <w:pPr>
        <w:rPr>
          <w:rFonts w:eastAsia="Calibri" w:cs="Calibri"/>
          <w:b/>
          <w:caps/>
          <w:kern w:val="28"/>
          <w:lang w:eastAsia="de-DE"/>
        </w:rPr>
      </w:pPr>
    </w:p>
    <w:sectPr w:rsidR="00A44622" w:rsidRPr="004601C4" w:rsidSect="00A163D8">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Peter Eade" w:date="2016-03-10T10:30:00Z" w:initials="PSE">
    <w:p w14:paraId="5939BFC8" w14:textId="77777777" w:rsidR="00E52730" w:rsidRDefault="00E52730" w:rsidP="00EA0BA3">
      <w:pPr>
        <w:pStyle w:val="CommentText"/>
      </w:pPr>
      <w:r>
        <w:rPr>
          <w:rStyle w:val="CommentReference"/>
        </w:rPr>
        <w:annotationRef/>
      </w:r>
      <w:r>
        <w:t>Agree</w:t>
      </w:r>
    </w:p>
  </w:comment>
  <w:comment w:id="18" w:author="Peter Eade" w:date="2016-03-10T10:30:00Z" w:initials="PSE">
    <w:p w14:paraId="177F4B87" w14:textId="77777777" w:rsidR="00E52730" w:rsidRDefault="00E52730" w:rsidP="00EA0BA3">
      <w:pPr>
        <w:pStyle w:val="CommentText"/>
      </w:pPr>
      <w:r>
        <w:rPr>
          <w:rStyle w:val="CommentReference"/>
        </w:rPr>
        <w:annotationRef/>
      </w:r>
      <w:r>
        <w:t>Task for receiving stakeholder</w:t>
      </w:r>
    </w:p>
  </w:comment>
  <w:comment w:id="356" w:author="Peter Eade" w:date="2016-03-10T10:44:00Z" w:initials="PSE">
    <w:p w14:paraId="0445B19A" w14:textId="484584F0" w:rsidR="00E52730" w:rsidRDefault="00E52730">
      <w:pPr>
        <w:pStyle w:val="CommentText"/>
      </w:pPr>
      <w:r>
        <w:rPr>
          <w:rStyle w:val="CommentReference"/>
        </w:rPr>
        <w:annotationRef/>
      </w:r>
      <w:r>
        <w:t xml:space="preserve">Such as </w:t>
      </w:r>
      <w:proofErr w:type="spellStart"/>
      <w:r>
        <w:t>Metoc</w:t>
      </w:r>
      <w:proofErr w:type="spellEnd"/>
      <w:r>
        <w:t xml:space="preserve"> Data, CCTV, Voice </w:t>
      </w:r>
      <w:proofErr w:type="spellStart"/>
      <w:r>
        <w:t>etc</w:t>
      </w:r>
      <w:proofErr w:type="spellEnd"/>
      <w:r>
        <w:t>…</w:t>
      </w:r>
    </w:p>
  </w:comment>
  <w:comment w:id="388" w:author="Peter Eade" w:date="2016-03-10T09:19:00Z" w:initials="PSE">
    <w:p w14:paraId="0F342C91" w14:textId="5D779386" w:rsidR="00E52730" w:rsidRDefault="00E52730">
      <w:pPr>
        <w:pStyle w:val="CommentText"/>
      </w:pPr>
      <w:r>
        <w:rPr>
          <w:rStyle w:val="CommentReference"/>
        </w:rPr>
        <w:annotationRef/>
      </w:r>
      <w:r>
        <w:t>Agree</w:t>
      </w:r>
    </w:p>
  </w:comment>
  <w:comment w:id="395" w:author="Peter Eade" w:date="2016-03-10T09:21:00Z" w:initials="PSE">
    <w:p w14:paraId="4BDCD2E9" w14:textId="06B3E93A" w:rsidR="00E52730" w:rsidRDefault="00E52730">
      <w:pPr>
        <w:pStyle w:val="CommentText"/>
      </w:pPr>
      <w:r>
        <w:rPr>
          <w:rStyle w:val="CommentReference"/>
        </w:rPr>
        <w:annotationRef/>
      </w:r>
      <w:r>
        <w:t>Task for receiving stakeholder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4C7EA" w14:textId="77777777" w:rsidR="000E1470" w:rsidRDefault="000E1470" w:rsidP="009E1230">
      <w:r>
        <w:separator/>
      </w:r>
    </w:p>
  </w:endnote>
  <w:endnote w:type="continuationSeparator" w:id="0">
    <w:p w14:paraId="0AF882D1" w14:textId="77777777" w:rsidR="000E1470" w:rsidRDefault="000E147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DB68D" w14:textId="77777777" w:rsidR="00E52730" w:rsidRDefault="00E527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A2B21" w14:textId="77777777" w:rsidR="00E52730" w:rsidRPr="008136BC" w:rsidRDefault="00E5273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E1614F">
      <w:rPr>
        <w:noProof/>
        <w:lang w:val="en-US"/>
      </w:rPr>
      <w:t>15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E1614F">
      <w:rPr>
        <w:noProof/>
        <w:lang w:val="en-US"/>
      </w:rPr>
      <w:t>15</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C6659" w14:textId="77777777" w:rsidR="00E52730" w:rsidRDefault="00E527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556BC" w14:textId="77777777" w:rsidR="000E1470" w:rsidRDefault="000E1470" w:rsidP="009E1230">
      <w:r>
        <w:separator/>
      </w:r>
    </w:p>
  </w:footnote>
  <w:footnote w:type="continuationSeparator" w:id="0">
    <w:p w14:paraId="44EC3036" w14:textId="77777777" w:rsidR="000E1470" w:rsidRDefault="000E1470" w:rsidP="009E1230">
      <w:r>
        <w:continuationSeparator/>
      </w:r>
    </w:p>
  </w:footnote>
  <w:footnote w:id="1">
    <w:p w14:paraId="098134CA" w14:textId="77777777" w:rsidR="00E52730" w:rsidRPr="00625AF8" w:rsidRDefault="00E52730" w:rsidP="00EA0BA3">
      <w:pPr>
        <w:pStyle w:val="FootnoteText"/>
        <w:rPr>
          <w:ins w:id="14" w:author="Peter Eade" w:date="2016-03-10T10:30:00Z"/>
        </w:rPr>
      </w:pPr>
      <w:ins w:id="15" w:author="Peter Eade" w:date="2016-03-10T10:30:00Z">
        <w:r>
          <w:rPr>
            <w:rStyle w:val="FootnoteReference"/>
          </w:rPr>
          <w:footnoteRef/>
        </w:r>
        <w:r>
          <w:t xml:space="preserve"> </w:t>
        </w:r>
        <w:r w:rsidRPr="00625AF8">
          <w:t>This includes the integrity of the technical infrastructure and systems used in the interaction.</w:t>
        </w:r>
      </w:ins>
    </w:p>
  </w:footnote>
  <w:footnote w:id="2">
    <w:p w14:paraId="2203FFA2" w14:textId="77777777" w:rsidR="00E52730" w:rsidRPr="005A54B5" w:rsidRDefault="00E52730" w:rsidP="00FF7F6B">
      <w:pPr>
        <w:pStyle w:val="FootnoteText"/>
      </w:pPr>
      <w:r>
        <w:rPr>
          <w:rStyle w:val="FootnoteReference"/>
        </w:rPr>
        <w:footnoteRef/>
      </w:r>
      <w:r>
        <w:t xml:space="preserve"> VTS Manual 2012</w:t>
      </w:r>
    </w:p>
  </w:footnote>
  <w:footnote w:id="3">
    <w:p w14:paraId="5F242483" w14:textId="62B7CA5D" w:rsidR="00E52730" w:rsidRDefault="00E52730" w:rsidP="0063275B">
      <w:pPr>
        <w:rPr>
          <w:color w:val="333333"/>
          <w:lang w:val="en-US"/>
        </w:rPr>
      </w:pPr>
      <w:r>
        <w:rPr>
          <w:rStyle w:val="FootnoteReference"/>
        </w:rPr>
        <w:footnoteRef/>
      </w:r>
      <w:r>
        <w:t xml:space="preserve"> </w:t>
      </w:r>
      <w:proofErr w:type="gramStart"/>
      <w:r w:rsidRPr="007067BA">
        <w:t>UN/CEFACT rec</w:t>
      </w:r>
      <w:r>
        <w:t xml:space="preserve">ommendation (33) and Guidelines </w:t>
      </w:r>
      <w:r w:rsidRPr="007067BA">
        <w:t>on establishing a Single Window to enhance the efficient exchange of information between trade and government</w:t>
      </w:r>
      <w:r>
        <w:t>.</w:t>
      </w:r>
      <w:proofErr w:type="gramEnd"/>
      <w:r>
        <w:rPr>
          <w:color w:val="333333"/>
          <w:lang w:val="en-US"/>
        </w:rPr>
        <w:t xml:space="preserve">  </w:t>
      </w:r>
      <w:proofErr w:type="gramStart"/>
      <w:r>
        <w:rPr>
          <w:color w:val="333333"/>
          <w:lang w:val="en-US"/>
        </w:rPr>
        <w:t>United Nations Centre for Trade Facilitation and Electronic Business (UN/CEFACT).</w:t>
      </w:r>
      <w:proofErr w:type="gramEnd"/>
      <w:r>
        <w:rPr>
          <w:color w:val="333333"/>
          <w:lang w:val="en-US"/>
        </w:rPr>
        <w:t xml:space="preserve"> See </w:t>
      </w:r>
      <w:hyperlink r:id="rId1" w:history="1">
        <w:r>
          <w:rPr>
            <w:rStyle w:val="Hyperlink"/>
            <w:lang w:val="en-US"/>
          </w:rPr>
          <w:t>http://www.unece.org/cefact.html</w:t>
        </w:r>
      </w:hyperlink>
    </w:p>
    <w:p w14:paraId="0899A11E" w14:textId="77777777" w:rsidR="00E52730" w:rsidRPr="00F46597" w:rsidRDefault="00E52730" w:rsidP="00FF7F6B">
      <w:pPr>
        <w:pStyle w:val="FootnoteText"/>
        <w:rPr>
          <w:lang w:val="en-US"/>
        </w:rPr>
      </w:pPr>
    </w:p>
  </w:footnote>
  <w:footnote w:id="4">
    <w:p w14:paraId="08C6A21E" w14:textId="77777777" w:rsidR="00E52730" w:rsidRPr="00625AF8" w:rsidDel="00EA0BA3" w:rsidRDefault="00E52730" w:rsidP="00FF7F6B">
      <w:pPr>
        <w:pStyle w:val="FootnoteText"/>
        <w:rPr>
          <w:del w:id="389" w:author="Peter Eade" w:date="2016-03-10T10:30:00Z"/>
        </w:rPr>
      </w:pPr>
      <w:del w:id="390" w:author="Peter Eade" w:date="2016-03-10T10:30:00Z">
        <w:r w:rsidDel="00EA0BA3">
          <w:rPr>
            <w:rStyle w:val="FootnoteReference"/>
          </w:rPr>
          <w:footnoteRef/>
        </w:r>
        <w:r w:rsidDel="00EA0BA3">
          <w:delText xml:space="preserve"> </w:delText>
        </w:r>
        <w:r w:rsidRPr="00625AF8" w:rsidDel="00EA0BA3">
          <w:delText>This includes the integrity of the technical infrastructure and systems used in the interaction.</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250FD" w14:textId="77777777" w:rsidR="00E52730" w:rsidRDefault="00E527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CFA49" w14:textId="4348905C" w:rsidR="00E52730" w:rsidRPr="004601C4" w:rsidRDefault="00E52730" w:rsidP="008136BC">
    <w:pPr>
      <w:jc w:val="center"/>
      <w:rPr>
        <w:sz w:val="20"/>
      </w:rPr>
    </w:pPr>
    <w:r>
      <w:rPr>
        <w:sz w:val="20"/>
      </w:rPr>
      <w:t>IALA Guideline 1102 – VTS I</w:t>
    </w:r>
    <w:r w:rsidRPr="004601C4">
      <w:rPr>
        <w:sz w:val="20"/>
      </w:rPr>
      <w:t xml:space="preserve">nteraction with </w:t>
    </w:r>
    <w:r>
      <w:rPr>
        <w:sz w:val="20"/>
      </w:rPr>
      <w:t>Allied or</w:t>
    </w:r>
    <w:r w:rsidRPr="004601C4">
      <w:rPr>
        <w:sz w:val="20"/>
      </w:rPr>
      <w:t xml:space="preserve"> </w:t>
    </w:r>
    <w:r>
      <w:rPr>
        <w:sz w:val="20"/>
      </w:rPr>
      <w:t>O</w:t>
    </w:r>
    <w:r w:rsidRPr="004601C4">
      <w:rPr>
        <w:sz w:val="20"/>
      </w:rPr>
      <w:t xml:space="preserve">ther </w:t>
    </w:r>
    <w:r>
      <w:rPr>
        <w:sz w:val="20"/>
      </w:rPr>
      <w:t>S</w:t>
    </w:r>
    <w:r w:rsidRPr="004601C4">
      <w:rPr>
        <w:sz w:val="20"/>
      </w:rPr>
      <w:t>ervices</w:t>
    </w:r>
  </w:p>
  <w:p w14:paraId="2CCAA8CC" w14:textId="6D00B4E4" w:rsidR="00E52730" w:rsidRDefault="00E52730" w:rsidP="008136BC">
    <w:pPr>
      <w:pBdr>
        <w:bottom w:val="single" w:sz="4" w:space="1" w:color="auto"/>
      </w:pBdr>
      <w:jc w:val="center"/>
    </w:pPr>
    <w:r>
      <w:rPr>
        <w:sz w:val="20"/>
      </w:rPr>
      <w:t>Edition 1: December</w:t>
    </w:r>
    <w:r w:rsidRPr="004601C4">
      <w:rPr>
        <w:sz w:val="20"/>
      </w:rPr>
      <w:t xml:space="preserve"> 2013</w:t>
    </w:r>
  </w:p>
  <w:p w14:paraId="75BA719F" w14:textId="77777777" w:rsidR="00E52730" w:rsidRDefault="00E52730">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0128A" w14:textId="30B0EC68" w:rsidR="00E52730" w:rsidRPr="00AD58F4" w:rsidRDefault="00E1614F">
    <w:pPr>
      <w:pStyle w:val="Header"/>
      <w:rPr>
        <w:lang w:val="en-US"/>
      </w:rPr>
    </w:pPr>
    <w:r>
      <w:rPr>
        <w:lang w:val="en-US"/>
      </w:rPr>
      <w:tab/>
    </w:r>
    <w:r>
      <w:rPr>
        <w:lang w:val="en-US"/>
      </w:rPr>
      <w:tab/>
    </w:r>
    <w:r>
      <w:rPr>
        <w:lang w:val="en-US"/>
      </w:rPr>
      <w:t>VTS</w:t>
    </w:r>
    <w:bookmarkStart w:id="453" w:name="_GoBack"/>
    <w:bookmarkEnd w:id="453"/>
    <w:r>
      <w:rPr>
        <w:lang w:val="en-US"/>
      </w:rPr>
      <w:t>41-12.2.7</w:t>
    </w:r>
    <w:r w:rsidR="00E52730">
      <w:rPr>
        <w:lang w:val="en-US"/>
      </w:rPr>
      <w:tab/>
    </w:r>
    <w:r w:rsidR="00E52730">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56919CC"/>
    <w:multiLevelType w:val="hybridMultilevel"/>
    <w:tmpl w:val="CF64EE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D516238"/>
    <w:multiLevelType w:val="hybridMultilevel"/>
    <w:tmpl w:val="B04E49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BB2755F"/>
    <w:multiLevelType w:val="hybridMultilevel"/>
    <w:tmpl w:val="19983EB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7CB14BD"/>
    <w:multiLevelType w:val="hybridMultilevel"/>
    <w:tmpl w:val="962808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81751E1"/>
    <w:multiLevelType w:val="hybridMultilevel"/>
    <w:tmpl w:val="CB16981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4B774D54"/>
    <w:multiLevelType w:val="hybridMultilevel"/>
    <w:tmpl w:val="8CBA22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4B9C6106"/>
    <w:multiLevelType w:val="hybridMultilevel"/>
    <w:tmpl w:val="C6A8A2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21D6955"/>
    <w:multiLevelType w:val="hybridMultilevel"/>
    <w:tmpl w:val="63588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55AD2411"/>
    <w:multiLevelType w:val="hybridMultilevel"/>
    <w:tmpl w:val="B0FEA16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3F151B"/>
    <w:multiLevelType w:val="hybridMultilevel"/>
    <w:tmpl w:val="E82ECB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0BD080F"/>
    <w:multiLevelType w:val="hybridMultilevel"/>
    <w:tmpl w:val="D160CF0E"/>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598543A"/>
    <w:multiLevelType w:val="hybridMultilevel"/>
    <w:tmpl w:val="1AAA37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65F23878"/>
    <w:multiLevelType w:val="hybridMultilevel"/>
    <w:tmpl w:val="D8DE340C"/>
    <w:lvl w:ilvl="0" w:tplc="04130001">
      <w:start w:val="1"/>
      <w:numFmt w:val="bullet"/>
      <w:lvlText w:val=""/>
      <w:lvlJc w:val="left"/>
      <w:pPr>
        <w:ind w:left="360" w:hanging="360"/>
      </w:pPr>
      <w:rPr>
        <w:rFonts w:ascii="Symbol" w:hAnsi="Symbol" w:hint="default"/>
      </w:rPr>
    </w:lvl>
    <w:lvl w:ilvl="1" w:tplc="288CDFE6">
      <w:numFmt w:val="bullet"/>
      <w:lvlText w:val="•"/>
      <w:lvlJc w:val="left"/>
      <w:pPr>
        <w:ind w:left="1440" w:hanging="720"/>
      </w:pPr>
      <w:rPr>
        <w:rFonts w:ascii="Arial" w:eastAsiaTheme="minorEastAsia" w:hAnsi="Arial" w:cs="Aria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670630F0"/>
    <w:multiLevelType w:val="hybridMultilevel"/>
    <w:tmpl w:val="5F4439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69010DC8"/>
    <w:multiLevelType w:val="hybridMultilevel"/>
    <w:tmpl w:val="C700E1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76D21F51"/>
    <w:multiLevelType w:val="hybridMultilevel"/>
    <w:tmpl w:val="4990A7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2">
    <w:nsid w:val="79353BFA"/>
    <w:multiLevelType w:val="hybridMultilevel"/>
    <w:tmpl w:val="417493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nsid w:val="7F9833C2"/>
    <w:multiLevelType w:val="hybridMultilevel"/>
    <w:tmpl w:val="BB1A66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2"/>
  </w:num>
  <w:num w:numId="2">
    <w:abstractNumId w:val="1"/>
  </w:num>
  <w:num w:numId="3">
    <w:abstractNumId w:val="8"/>
  </w:num>
  <w:num w:numId="4">
    <w:abstractNumId w:val="16"/>
  </w:num>
  <w:num w:numId="5">
    <w:abstractNumId w:val="2"/>
  </w:num>
  <w:num w:numId="6">
    <w:abstractNumId w:val="30"/>
  </w:num>
  <w:num w:numId="7">
    <w:abstractNumId w:val="12"/>
  </w:num>
  <w:num w:numId="8">
    <w:abstractNumId w:val="24"/>
  </w:num>
  <w:num w:numId="9">
    <w:abstractNumId w:val="4"/>
  </w:num>
  <w:num w:numId="10">
    <w:abstractNumId w:val="31"/>
  </w:num>
  <w:num w:numId="11">
    <w:abstractNumId w:val="20"/>
  </w:num>
  <w:num w:numId="12">
    <w:abstractNumId w:val="0"/>
  </w:num>
  <w:num w:numId="13">
    <w:abstractNumId w:val="17"/>
  </w:num>
  <w:num w:numId="14">
    <w:abstractNumId w:val="10"/>
  </w:num>
  <w:num w:numId="15">
    <w:abstractNumId w:val="4"/>
  </w:num>
  <w:num w:numId="16">
    <w:abstractNumId w:val="22"/>
  </w:num>
  <w:num w:numId="17">
    <w:abstractNumId w:val="7"/>
  </w:num>
  <w:num w:numId="18">
    <w:abstractNumId w:val="5"/>
  </w:num>
  <w:num w:numId="19">
    <w:abstractNumId w:val="33"/>
  </w:num>
  <w:num w:numId="20">
    <w:abstractNumId w:val="21"/>
  </w:num>
  <w:num w:numId="21">
    <w:abstractNumId w:val="13"/>
  </w:num>
  <w:num w:numId="22">
    <w:abstractNumId w:val="14"/>
  </w:num>
  <w:num w:numId="23">
    <w:abstractNumId w:val="26"/>
  </w:num>
  <w:num w:numId="24">
    <w:abstractNumId w:val="32"/>
  </w:num>
  <w:num w:numId="25">
    <w:abstractNumId w:val="15"/>
  </w:num>
  <w:num w:numId="26">
    <w:abstractNumId w:val="6"/>
  </w:num>
  <w:num w:numId="27">
    <w:abstractNumId w:val="25"/>
  </w:num>
  <w:num w:numId="28">
    <w:abstractNumId w:val="28"/>
  </w:num>
  <w:num w:numId="29">
    <w:abstractNumId w:val="27"/>
  </w:num>
  <w:num w:numId="30">
    <w:abstractNumId w:val="18"/>
  </w:num>
  <w:num w:numId="31">
    <w:abstractNumId w:val="29"/>
  </w:num>
  <w:num w:numId="32">
    <w:abstractNumId w:val="3"/>
  </w:num>
  <w:num w:numId="33">
    <w:abstractNumId w:val="11"/>
  </w:num>
  <w:num w:numId="34">
    <w:abstractNumId w:val="23"/>
  </w:num>
  <w:num w:numId="35">
    <w:abstractNumId w:val="19"/>
  </w:num>
  <w:num w:numId="36">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clickAndTypeStyle w:val="BodyText"/>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0C8B"/>
    <w:rsid w:val="00013C2D"/>
    <w:rsid w:val="000148AC"/>
    <w:rsid w:val="0001719B"/>
    <w:rsid w:val="0003071B"/>
    <w:rsid w:val="00032948"/>
    <w:rsid w:val="000420D8"/>
    <w:rsid w:val="000448A8"/>
    <w:rsid w:val="0007013D"/>
    <w:rsid w:val="000E09FB"/>
    <w:rsid w:val="000E1470"/>
    <w:rsid w:val="000F5097"/>
    <w:rsid w:val="00104011"/>
    <w:rsid w:val="00104B36"/>
    <w:rsid w:val="00121FEC"/>
    <w:rsid w:val="00137456"/>
    <w:rsid w:val="001606E4"/>
    <w:rsid w:val="00162C42"/>
    <w:rsid w:val="00183945"/>
    <w:rsid w:val="0018656F"/>
    <w:rsid w:val="00190B2B"/>
    <w:rsid w:val="001A1747"/>
    <w:rsid w:val="001A2B50"/>
    <w:rsid w:val="001A3611"/>
    <w:rsid w:val="001D3B7C"/>
    <w:rsid w:val="001D5DFD"/>
    <w:rsid w:val="00207DD1"/>
    <w:rsid w:val="00215DE0"/>
    <w:rsid w:val="00233F3B"/>
    <w:rsid w:val="00244044"/>
    <w:rsid w:val="00277327"/>
    <w:rsid w:val="002835CE"/>
    <w:rsid w:val="00285E2B"/>
    <w:rsid w:val="002959F6"/>
    <w:rsid w:val="002A6AAB"/>
    <w:rsid w:val="002B4786"/>
    <w:rsid w:val="002D6AE7"/>
    <w:rsid w:val="002E7CE7"/>
    <w:rsid w:val="002F7535"/>
    <w:rsid w:val="00310C16"/>
    <w:rsid w:val="00317D7F"/>
    <w:rsid w:val="0032315C"/>
    <w:rsid w:val="0032752D"/>
    <w:rsid w:val="00371BEF"/>
    <w:rsid w:val="00380C7B"/>
    <w:rsid w:val="00395D68"/>
    <w:rsid w:val="003A2960"/>
    <w:rsid w:val="003A4769"/>
    <w:rsid w:val="003C25A1"/>
    <w:rsid w:val="003F23D2"/>
    <w:rsid w:val="004108C3"/>
    <w:rsid w:val="004127A2"/>
    <w:rsid w:val="00422E65"/>
    <w:rsid w:val="00460028"/>
    <w:rsid w:val="004601C4"/>
    <w:rsid w:val="0046685E"/>
    <w:rsid w:val="00475439"/>
    <w:rsid w:val="004A104C"/>
    <w:rsid w:val="004A3893"/>
    <w:rsid w:val="004A52D3"/>
    <w:rsid w:val="004C1F13"/>
    <w:rsid w:val="004C2F5C"/>
    <w:rsid w:val="004E650B"/>
    <w:rsid w:val="004F17F7"/>
    <w:rsid w:val="004F72F9"/>
    <w:rsid w:val="00504A0C"/>
    <w:rsid w:val="005070D4"/>
    <w:rsid w:val="0052391D"/>
    <w:rsid w:val="005450DB"/>
    <w:rsid w:val="00564600"/>
    <w:rsid w:val="00582569"/>
    <w:rsid w:val="005A64FA"/>
    <w:rsid w:val="005A6C35"/>
    <w:rsid w:val="005C059A"/>
    <w:rsid w:val="005C1481"/>
    <w:rsid w:val="005C2303"/>
    <w:rsid w:val="005D285D"/>
    <w:rsid w:val="006241F1"/>
    <w:rsid w:val="00632734"/>
    <w:rsid w:val="0063275B"/>
    <w:rsid w:val="00641E75"/>
    <w:rsid w:val="006427BF"/>
    <w:rsid w:val="006540F5"/>
    <w:rsid w:val="0065437F"/>
    <w:rsid w:val="00655287"/>
    <w:rsid w:val="006613F9"/>
    <w:rsid w:val="00666C42"/>
    <w:rsid w:val="00672587"/>
    <w:rsid w:val="006801EA"/>
    <w:rsid w:val="00693DA0"/>
    <w:rsid w:val="006A02AF"/>
    <w:rsid w:val="006E71A4"/>
    <w:rsid w:val="006F3E60"/>
    <w:rsid w:val="006F5BF7"/>
    <w:rsid w:val="00703247"/>
    <w:rsid w:val="00721DBE"/>
    <w:rsid w:val="007367B0"/>
    <w:rsid w:val="007379A8"/>
    <w:rsid w:val="00747396"/>
    <w:rsid w:val="0075170E"/>
    <w:rsid w:val="00752173"/>
    <w:rsid w:val="0075612C"/>
    <w:rsid w:val="00767FC6"/>
    <w:rsid w:val="00775795"/>
    <w:rsid w:val="007E43BC"/>
    <w:rsid w:val="007F026B"/>
    <w:rsid w:val="008136BC"/>
    <w:rsid w:val="008546B6"/>
    <w:rsid w:val="00857962"/>
    <w:rsid w:val="00863D8E"/>
    <w:rsid w:val="0086725B"/>
    <w:rsid w:val="0087060C"/>
    <w:rsid w:val="00870A1B"/>
    <w:rsid w:val="0087112A"/>
    <w:rsid w:val="0088249A"/>
    <w:rsid w:val="008C68EF"/>
    <w:rsid w:val="008D3E6A"/>
    <w:rsid w:val="008F5390"/>
    <w:rsid w:val="0090436E"/>
    <w:rsid w:val="00917AB3"/>
    <w:rsid w:val="00921872"/>
    <w:rsid w:val="00922A74"/>
    <w:rsid w:val="00922B53"/>
    <w:rsid w:val="00932AEE"/>
    <w:rsid w:val="009361D4"/>
    <w:rsid w:val="009426DC"/>
    <w:rsid w:val="009466EE"/>
    <w:rsid w:val="009504E2"/>
    <w:rsid w:val="00956293"/>
    <w:rsid w:val="009606C8"/>
    <w:rsid w:val="00983B71"/>
    <w:rsid w:val="00986D5A"/>
    <w:rsid w:val="00994846"/>
    <w:rsid w:val="009A2C02"/>
    <w:rsid w:val="009B2F78"/>
    <w:rsid w:val="009B30D7"/>
    <w:rsid w:val="009B54A0"/>
    <w:rsid w:val="009C22FA"/>
    <w:rsid w:val="009C293D"/>
    <w:rsid w:val="009C2D0C"/>
    <w:rsid w:val="009D215E"/>
    <w:rsid w:val="009E1230"/>
    <w:rsid w:val="009E2F87"/>
    <w:rsid w:val="00A02B80"/>
    <w:rsid w:val="00A10C41"/>
    <w:rsid w:val="00A13D54"/>
    <w:rsid w:val="00A14A4B"/>
    <w:rsid w:val="00A163D8"/>
    <w:rsid w:val="00A21909"/>
    <w:rsid w:val="00A27A7A"/>
    <w:rsid w:val="00A41A5C"/>
    <w:rsid w:val="00A425C7"/>
    <w:rsid w:val="00A44622"/>
    <w:rsid w:val="00A6234F"/>
    <w:rsid w:val="00A67097"/>
    <w:rsid w:val="00A91A87"/>
    <w:rsid w:val="00A95235"/>
    <w:rsid w:val="00AA16B8"/>
    <w:rsid w:val="00AB5CAB"/>
    <w:rsid w:val="00AC2C6D"/>
    <w:rsid w:val="00AC5F56"/>
    <w:rsid w:val="00AD247A"/>
    <w:rsid w:val="00AD58F4"/>
    <w:rsid w:val="00AE5700"/>
    <w:rsid w:val="00AF615B"/>
    <w:rsid w:val="00AF70DA"/>
    <w:rsid w:val="00B102DB"/>
    <w:rsid w:val="00B1707E"/>
    <w:rsid w:val="00B43C65"/>
    <w:rsid w:val="00B534F2"/>
    <w:rsid w:val="00B6686E"/>
    <w:rsid w:val="00B66DC6"/>
    <w:rsid w:val="00B75C73"/>
    <w:rsid w:val="00B8481A"/>
    <w:rsid w:val="00B84F1C"/>
    <w:rsid w:val="00BA4733"/>
    <w:rsid w:val="00BD11AF"/>
    <w:rsid w:val="00BE1BEC"/>
    <w:rsid w:val="00BF1282"/>
    <w:rsid w:val="00C367DC"/>
    <w:rsid w:val="00C45A75"/>
    <w:rsid w:val="00C46199"/>
    <w:rsid w:val="00C528B9"/>
    <w:rsid w:val="00C531DA"/>
    <w:rsid w:val="00C75503"/>
    <w:rsid w:val="00C75842"/>
    <w:rsid w:val="00C80A63"/>
    <w:rsid w:val="00C84083"/>
    <w:rsid w:val="00C92711"/>
    <w:rsid w:val="00CB4068"/>
    <w:rsid w:val="00CB5315"/>
    <w:rsid w:val="00CB5860"/>
    <w:rsid w:val="00CC2BD0"/>
    <w:rsid w:val="00CD7575"/>
    <w:rsid w:val="00CE78DC"/>
    <w:rsid w:val="00D145F2"/>
    <w:rsid w:val="00D3428B"/>
    <w:rsid w:val="00D50131"/>
    <w:rsid w:val="00D52150"/>
    <w:rsid w:val="00D64FA9"/>
    <w:rsid w:val="00D70800"/>
    <w:rsid w:val="00D847AD"/>
    <w:rsid w:val="00D86532"/>
    <w:rsid w:val="00D879DA"/>
    <w:rsid w:val="00DB1A2C"/>
    <w:rsid w:val="00DB585F"/>
    <w:rsid w:val="00DC1CA6"/>
    <w:rsid w:val="00DD32CC"/>
    <w:rsid w:val="00DD6174"/>
    <w:rsid w:val="00DE18AF"/>
    <w:rsid w:val="00DE6CE5"/>
    <w:rsid w:val="00DE7FF5"/>
    <w:rsid w:val="00DF4D68"/>
    <w:rsid w:val="00E1614F"/>
    <w:rsid w:val="00E32E9B"/>
    <w:rsid w:val="00E37CF6"/>
    <w:rsid w:val="00E52730"/>
    <w:rsid w:val="00E6628F"/>
    <w:rsid w:val="00E711D8"/>
    <w:rsid w:val="00E7550C"/>
    <w:rsid w:val="00E96B82"/>
    <w:rsid w:val="00EA0BA3"/>
    <w:rsid w:val="00ED2684"/>
    <w:rsid w:val="00F00C5A"/>
    <w:rsid w:val="00F11318"/>
    <w:rsid w:val="00F1531A"/>
    <w:rsid w:val="00F155DC"/>
    <w:rsid w:val="00F21F89"/>
    <w:rsid w:val="00F470BB"/>
    <w:rsid w:val="00F53AA6"/>
    <w:rsid w:val="00F70C1B"/>
    <w:rsid w:val="00F710A0"/>
    <w:rsid w:val="00F87F67"/>
    <w:rsid w:val="00FB02D4"/>
    <w:rsid w:val="00FB5A77"/>
    <w:rsid w:val="00FE1FB7"/>
    <w:rsid w:val="00FE4F51"/>
    <w:rsid w:val="00FE5468"/>
    <w:rsid w:val="00FF7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EB2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2197">
      <w:bodyDiv w:val="1"/>
      <w:marLeft w:val="0"/>
      <w:marRight w:val="0"/>
      <w:marTop w:val="0"/>
      <w:marBottom w:val="0"/>
      <w:divBdr>
        <w:top w:val="none" w:sz="0" w:space="0" w:color="auto"/>
        <w:left w:val="none" w:sz="0" w:space="0" w:color="auto"/>
        <w:bottom w:val="none" w:sz="0" w:space="0" w:color="auto"/>
        <w:right w:val="none" w:sz="0" w:space="0" w:color="auto"/>
      </w:divBdr>
    </w:div>
    <w:div w:id="155689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comments" Target="comments.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cefac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13526-6A7D-474C-8D17-D5FCEC7C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15</Pages>
  <Words>3287</Words>
  <Characters>21986</Characters>
  <Application>Microsoft Office Word</Application>
  <DocSecurity>0</DocSecurity>
  <Lines>183</Lines>
  <Paragraphs>50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Guidelline Template</vt:lpstr>
      <vt:lpstr>Guidelline Template</vt:lpstr>
      <vt:lpstr>Guidelline Template</vt:lpstr>
    </vt:vector>
  </TitlesOfParts>
  <Company>TOSHIBA</Company>
  <LinksUpToDate>false</LinksUpToDate>
  <CharactersWithSpaces>25223</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Seignette, Raymond</dc:creator>
  <cp:lastModifiedBy>Wim</cp:lastModifiedBy>
  <cp:revision>8</cp:revision>
  <cp:lastPrinted>2008-12-16T07:01:00Z</cp:lastPrinted>
  <dcterms:created xsi:type="dcterms:W3CDTF">2016-03-09T15:30:00Z</dcterms:created>
  <dcterms:modified xsi:type="dcterms:W3CDTF">2016-03-12T16:59:00Z</dcterms:modified>
</cp:coreProperties>
</file>